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CCB1F4">
      <w:pPr>
        <w:pStyle w:val="13"/>
        <w:shd w:val="clear" w:color="auto" w:fill="auto"/>
        <w:spacing w:before="0" w:after="0" w:line="500" w:lineRule="exact"/>
        <w:ind w:left="40" w:right="400" w:firstLine="643" w:firstLineChars="200"/>
        <w:rPr>
          <w:rFonts w:ascii="黑体" w:hAnsi="黑体" w:eastAsia="黑体"/>
          <w:b/>
          <w:color w:val="auto"/>
          <w:sz w:val="32"/>
          <w:szCs w:val="28"/>
        </w:rPr>
      </w:pPr>
      <w:bookmarkStart w:id="0" w:name="bookmark2"/>
      <w:r>
        <w:rPr>
          <w:rFonts w:hint="eastAsia" w:ascii="黑体" w:hAnsi="黑体" w:eastAsia="黑体"/>
          <w:b/>
          <w:color w:val="auto"/>
          <w:sz w:val="32"/>
          <w:szCs w:val="28"/>
        </w:rPr>
        <w:t>文学与新闻传播学院202</w:t>
      </w:r>
      <w:r>
        <w:rPr>
          <w:rFonts w:hint="eastAsia" w:ascii="黑体" w:hAnsi="黑体" w:eastAsia="黑体"/>
          <w:b/>
          <w:color w:val="auto"/>
          <w:sz w:val="32"/>
          <w:szCs w:val="28"/>
          <w:lang w:val="en-US" w:eastAsia="zh-CN"/>
        </w:rPr>
        <w:t>5</w:t>
      </w:r>
      <w:r>
        <w:rPr>
          <w:rFonts w:hint="eastAsia" w:ascii="黑体" w:hAnsi="黑体" w:eastAsia="黑体"/>
          <w:b/>
          <w:color w:val="auto"/>
          <w:sz w:val="32"/>
          <w:szCs w:val="28"/>
        </w:rPr>
        <w:t>年度教职工师德考核及</w:t>
      </w:r>
    </w:p>
    <w:p w14:paraId="78C937C1">
      <w:pPr>
        <w:pStyle w:val="13"/>
        <w:shd w:val="clear" w:color="auto" w:fill="auto"/>
        <w:spacing w:before="0" w:after="0" w:line="500" w:lineRule="exact"/>
        <w:ind w:left="40" w:right="400" w:firstLine="643" w:firstLineChars="200"/>
        <w:rPr>
          <w:rFonts w:ascii="黑体" w:hAnsi="黑体" w:eastAsia="黑体"/>
          <w:b/>
          <w:color w:val="auto"/>
          <w:sz w:val="32"/>
          <w:szCs w:val="28"/>
        </w:rPr>
      </w:pPr>
      <w:r>
        <w:rPr>
          <w:rFonts w:hint="eastAsia" w:ascii="黑体" w:hAnsi="黑体" w:eastAsia="黑体"/>
          <w:b/>
          <w:color w:val="auto"/>
          <w:sz w:val="32"/>
          <w:szCs w:val="28"/>
        </w:rPr>
        <w:t>年度考核实施细则</w:t>
      </w:r>
      <w:bookmarkEnd w:id="0"/>
    </w:p>
    <w:p w14:paraId="0FD7B024">
      <w:pPr>
        <w:pStyle w:val="13"/>
        <w:shd w:val="clear" w:color="auto" w:fill="auto"/>
        <w:spacing w:before="0" w:after="0" w:line="500" w:lineRule="exact"/>
        <w:ind w:left="40" w:right="400" w:firstLine="560" w:firstLineChars="200"/>
        <w:rPr>
          <w:rFonts w:ascii="仿宋_GB2312" w:eastAsia="仿宋_GB2312" w:hAnsiTheme="minorEastAsia"/>
          <w:color w:val="auto"/>
          <w:sz w:val="28"/>
          <w:szCs w:val="28"/>
        </w:rPr>
      </w:pPr>
      <w:r>
        <w:rPr>
          <w:rFonts w:ascii="仿宋_GB2312" w:eastAsia="仿宋_GB2312" w:hAnsiTheme="minorEastAsia"/>
          <w:color w:val="auto"/>
          <w:sz w:val="28"/>
          <w:szCs w:val="28"/>
        </w:rPr>
        <w:t>（</w:t>
      </w:r>
      <w:r>
        <w:rPr>
          <w:rFonts w:hint="eastAsia" w:ascii="仿宋_GB2312" w:eastAsia="仿宋_GB2312" w:hAnsiTheme="minorEastAsia"/>
          <w:color w:val="auto"/>
          <w:sz w:val="28"/>
          <w:szCs w:val="28"/>
        </w:rPr>
        <w:t>20</w:t>
      </w:r>
      <w:r>
        <w:rPr>
          <w:rFonts w:hint="eastAsia" w:ascii="仿宋_GB2312" w:eastAsia="仿宋_GB2312" w:hAnsiTheme="minorEastAsia"/>
          <w:color w:val="auto"/>
          <w:sz w:val="28"/>
          <w:szCs w:val="28"/>
          <w:lang w:val="en-US" w:eastAsia="zh-CN"/>
        </w:rPr>
        <w:t>25</w:t>
      </w:r>
      <w:r>
        <w:rPr>
          <w:rFonts w:hint="eastAsia" w:ascii="仿宋_GB2312" w:eastAsia="仿宋_GB2312" w:hAnsiTheme="minorEastAsia"/>
          <w:color w:val="auto"/>
          <w:sz w:val="28"/>
          <w:szCs w:val="28"/>
        </w:rPr>
        <w:t>年1</w:t>
      </w: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月</w:t>
      </w:r>
      <w:r>
        <w:rPr>
          <w:rFonts w:hint="eastAsia" w:ascii="仿宋_GB2312" w:eastAsia="仿宋_GB2312" w:hAnsiTheme="minorEastAsia"/>
          <w:color w:val="auto"/>
          <w:sz w:val="28"/>
          <w:szCs w:val="28"/>
          <w:lang w:val="en-US" w:eastAsia="zh-CN"/>
        </w:rPr>
        <w:t>22</w:t>
      </w:r>
      <w:r>
        <w:rPr>
          <w:rFonts w:hint="eastAsia" w:ascii="仿宋_GB2312" w:eastAsia="仿宋_GB2312" w:hAnsiTheme="minorEastAsia"/>
          <w:color w:val="auto"/>
          <w:sz w:val="28"/>
          <w:szCs w:val="28"/>
        </w:rPr>
        <w:t>日修订</w:t>
      </w:r>
      <w:r>
        <w:rPr>
          <w:rFonts w:ascii="仿宋_GB2312" w:eastAsia="仿宋_GB2312" w:hAnsiTheme="minorEastAsia"/>
          <w:color w:val="auto"/>
          <w:sz w:val="28"/>
          <w:szCs w:val="28"/>
        </w:rPr>
        <w:t>）</w:t>
      </w:r>
    </w:p>
    <w:p w14:paraId="638C2CF8">
      <w:pPr>
        <w:pStyle w:val="13"/>
        <w:shd w:val="clear" w:color="auto" w:fill="auto"/>
        <w:spacing w:before="0" w:after="0" w:line="500" w:lineRule="exact"/>
        <w:ind w:left="40" w:right="40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根据学校《关于组织开展202</w:t>
      </w:r>
      <w:r>
        <w:rPr>
          <w:rFonts w:hint="eastAsia" w:ascii="仿宋_GB2312" w:eastAsia="仿宋_GB2312" w:hAnsiTheme="minorEastAsia"/>
          <w:color w:val="auto"/>
          <w:sz w:val="28"/>
          <w:szCs w:val="28"/>
          <w:lang w:val="en-US" w:eastAsia="zh-CN"/>
        </w:rPr>
        <w:t>5</w:t>
      </w:r>
      <w:r>
        <w:rPr>
          <w:rFonts w:hint="eastAsia" w:ascii="仿宋_GB2312" w:eastAsia="仿宋_GB2312" w:hAnsiTheme="minorEastAsia"/>
          <w:color w:val="auto"/>
          <w:sz w:val="28"/>
          <w:szCs w:val="28"/>
        </w:rPr>
        <w:t>年度教职工师德考核和年度考核的通知》及《中国海洋大学师德考核办法》《中国海洋大学教职工年度考核工作实施办法（修订）》《中国海洋大学关于教授、副教授为本科生授课的规定》等文件精神，为进一步促进学院考</w:t>
      </w:r>
      <w:bookmarkStart w:id="1" w:name="_GoBack"/>
      <w:bookmarkEnd w:id="1"/>
      <w:r>
        <w:rPr>
          <w:rFonts w:hint="eastAsia" w:ascii="仿宋_GB2312" w:eastAsia="仿宋_GB2312" w:hAnsiTheme="minorEastAsia"/>
          <w:color w:val="auto"/>
          <w:sz w:val="28"/>
          <w:szCs w:val="28"/>
        </w:rPr>
        <w:t>核工作制度化、规范化、科学化，结合学院实际制定本细则。</w:t>
      </w:r>
    </w:p>
    <w:p w14:paraId="23A06E22">
      <w:pPr>
        <w:pStyle w:val="13"/>
        <w:shd w:val="clear" w:color="auto" w:fill="auto"/>
        <w:spacing w:before="0" w:after="0" w:line="500" w:lineRule="exact"/>
        <w:ind w:left="40" w:right="400" w:firstLine="562" w:firstLineChars="200"/>
        <w:jc w:val="both"/>
        <w:rPr>
          <w:rFonts w:ascii="仿宋_GB2312" w:eastAsia="仿宋_GB2312" w:hAnsiTheme="minorEastAsia"/>
          <w:b/>
          <w:color w:val="auto"/>
          <w:sz w:val="28"/>
          <w:szCs w:val="28"/>
        </w:rPr>
      </w:pPr>
      <w:r>
        <w:rPr>
          <w:rFonts w:hint="eastAsia" w:ascii="仿宋_GB2312" w:eastAsia="仿宋_GB2312" w:hAnsiTheme="minorEastAsia"/>
          <w:b/>
          <w:color w:val="auto"/>
          <w:sz w:val="28"/>
          <w:szCs w:val="28"/>
        </w:rPr>
        <w:t>—、考核目的与原则</w:t>
      </w:r>
    </w:p>
    <w:p w14:paraId="5426BE0B">
      <w:pPr>
        <w:pStyle w:val="13"/>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before="0" w:after="0" w:line="500" w:lineRule="exact"/>
        <w:ind w:right="403" w:firstLine="560" w:firstLineChars="200"/>
        <w:jc w:val="both"/>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考核的目的是全面、准确评价教职工在本年度内的德才表现和工作实绩，激发和调动广大教职工的积极性和创造性，提高思想政治素质和业务素质，认真履行岗位职责，促进学院各项工作顺利开展，事业持续发展。</w:t>
      </w:r>
    </w:p>
    <w:p w14:paraId="51C4C026">
      <w:pPr>
        <w:pStyle w:val="13"/>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before="0" w:after="0" w:line="500" w:lineRule="exact"/>
        <w:ind w:right="403" w:firstLine="560" w:firstLineChars="200"/>
        <w:jc w:val="both"/>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考核应坚持实事求是、客观公正、民主公开、实事求是、注重实绩、规范严谨的原则，高位引领与底线要求相结合，教育引导广大教职工以德立身、以德立学、以德施教、以德育德，不断提高自身修养和师德水平，更好地培养德智体美劳全面发展的社会主义建设者和接班人。</w:t>
      </w:r>
    </w:p>
    <w:p w14:paraId="08640409">
      <w:pPr>
        <w:pStyle w:val="13"/>
        <w:keepNext w:val="0"/>
        <w:keepLines w:val="0"/>
        <w:pageBreakBefore w:val="0"/>
        <w:widowControl w:val="0"/>
        <w:numPr>
          <w:ilvl w:val="0"/>
          <w:numId w:val="1"/>
        </w:numPr>
        <w:shd w:val="clear" w:color="auto" w:fill="auto"/>
        <w:kinsoku/>
        <w:wordWrap/>
        <w:overflowPunct/>
        <w:topLinePunct w:val="0"/>
        <w:autoSpaceDE/>
        <w:autoSpaceDN/>
        <w:bidi w:val="0"/>
        <w:adjustRightInd/>
        <w:snapToGrid/>
        <w:spacing w:before="0" w:after="0" w:line="500" w:lineRule="exact"/>
        <w:ind w:right="403" w:firstLine="560" w:firstLineChars="200"/>
        <w:jc w:val="both"/>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rPr>
        <w:t>考核应体现分类管理、按类考核的指导思想，突出体现教学、科研、管理及社会服务工作等各方面的实绩。</w:t>
      </w:r>
    </w:p>
    <w:p w14:paraId="4D6BD46C">
      <w:pPr>
        <w:pStyle w:val="18"/>
        <w:shd w:val="clear" w:color="auto" w:fill="auto"/>
        <w:spacing w:line="500" w:lineRule="exact"/>
        <w:ind w:left="40" w:firstLine="562" w:firstLineChars="200"/>
        <w:jc w:val="both"/>
        <w:rPr>
          <w:rFonts w:ascii="仿宋_GB2312" w:eastAsia="仿宋_GB2312" w:hAnsiTheme="minorEastAsia"/>
          <w:b/>
          <w:color w:val="auto"/>
          <w:sz w:val="28"/>
          <w:szCs w:val="28"/>
        </w:rPr>
      </w:pPr>
      <w:r>
        <w:rPr>
          <w:rFonts w:hint="eastAsia" w:ascii="仿宋_GB2312" w:eastAsia="仿宋_GB2312" w:hAnsiTheme="minorEastAsia"/>
          <w:b/>
          <w:color w:val="auto"/>
          <w:sz w:val="28"/>
          <w:szCs w:val="28"/>
        </w:rPr>
        <w:t>二、考核对象、时间与内容</w:t>
      </w:r>
    </w:p>
    <w:p w14:paraId="6D6334A9">
      <w:pPr>
        <w:pStyle w:val="13"/>
        <w:shd w:val="clear" w:color="auto" w:fill="auto"/>
        <w:spacing w:before="0" w:after="0" w:line="500" w:lineRule="exact"/>
        <w:ind w:left="40" w:right="400" w:firstLine="560" w:firstLineChars="200"/>
        <w:jc w:val="both"/>
        <w:rPr>
          <w:rFonts w:hint="default" w:ascii="仿宋_GB2312" w:eastAsia="仿宋_GB2312" w:hAnsiTheme="minorEastAsia"/>
          <w:color w:val="auto"/>
          <w:sz w:val="28"/>
          <w:szCs w:val="28"/>
          <w:lang w:val="en-US" w:eastAsia="zh-CN"/>
        </w:rPr>
      </w:pPr>
      <w:r>
        <w:rPr>
          <w:rFonts w:hint="eastAsia" w:ascii="仿宋_GB2312" w:eastAsia="仿宋_GB2312" w:hAnsiTheme="minorEastAsia"/>
          <w:color w:val="auto"/>
          <w:sz w:val="28"/>
          <w:szCs w:val="28"/>
          <w:lang w:val="en-US" w:eastAsia="zh-CN"/>
        </w:rPr>
        <w:t>（一）考核对象</w:t>
      </w:r>
    </w:p>
    <w:p w14:paraId="7D1358FD">
      <w:pPr>
        <w:pStyle w:val="13"/>
        <w:shd w:val="clear" w:color="auto" w:fill="auto"/>
        <w:spacing w:before="0" w:after="0" w:line="500" w:lineRule="exact"/>
        <w:ind w:left="40" w:right="400" w:firstLine="560" w:firstLineChars="200"/>
        <w:jc w:val="both"/>
        <w:rPr>
          <w:rFonts w:ascii="仿宋_GB2312" w:eastAsia="仿宋_GB2312" w:hAnsiTheme="minorEastAsia"/>
          <w:color w:val="auto"/>
          <w:sz w:val="28"/>
          <w:szCs w:val="28"/>
          <w:lang w:val="en-US"/>
        </w:rPr>
      </w:pPr>
      <w:r>
        <w:rPr>
          <w:rFonts w:hint="eastAsia" w:ascii="仿宋_GB2312" w:eastAsia="仿宋_GB2312" w:hAnsiTheme="minorEastAsia"/>
          <w:color w:val="auto"/>
          <w:sz w:val="28"/>
          <w:szCs w:val="28"/>
          <w:lang w:val="en-US" w:eastAsia="zh-TW"/>
        </w:rPr>
        <w:t>全院</w:t>
      </w:r>
      <w:r>
        <w:rPr>
          <w:rFonts w:hint="eastAsia" w:ascii="仿宋_GB2312" w:eastAsia="仿宋_GB2312" w:hAnsiTheme="minorEastAsia"/>
          <w:color w:val="auto"/>
          <w:sz w:val="28"/>
          <w:szCs w:val="28"/>
          <w:lang w:val="en-US"/>
        </w:rPr>
        <w:t>在职的事业编制人员（含</w:t>
      </w:r>
      <w:r>
        <w:rPr>
          <w:rFonts w:hint="eastAsia" w:ascii="仿宋_GB2312" w:eastAsia="仿宋_GB2312" w:hAnsiTheme="minorEastAsia"/>
          <w:color w:val="auto"/>
          <w:sz w:val="28"/>
          <w:szCs w:val="28"/>
          <w:lang w:val="en-US" w:eastAsia="zh-CN"/>
        </w:rPr>
        <w:t xml:space="preserve"> </w:t>
      </w:r>
      <w:r>
        <w:rPr>
          <w:rFonts w:hint="eastAsia" w:ascii="仿宋_GB2312" w:eastAsia="仿宋_GB2312" w:hAnsiTheme="minorEastAsia"/>
          <w:color w:val="auto"/>
          <w:sz w:val="28"/>
          <w:szCs w:val="28"/>
          <w:lang w:val="en-US"/>
        </w:rPr>
        <w:t>科级干部）；预聘期内的教师和党政管理干部；按派遣方式管理的在职人员；在站全职科研博士后；全职在校工作的外籍（境外）教师。其中：</w:t>
      </w:r>
    </w:p>
    <w:p w14:paraId="75D50D71">
      <w:pPr>
        <w:pStyle w:val="5"/>
        <w:spacing w:before="0" w:beforeAutospacing="0" w:after="0" w:afterAutospacing="0" w:line="500" w:lineRule="exact"/>
        <w:ind w:firstLine="555"/>
        <w:jc w:val="both"/>
        <w:rPr>
          <w:rFonts w:hint="default" w:ascii="仿宋_GB2312" w:eastAsia="仿宋_GB2312" w:hAnsiTheme="minorEastAsia"/>
          <w:color w:val="auto"/>
          <w:sz w:val="28"/>
          <w:szCs w:val="28"/>
          <w:lang w:val="en-US" w:eastAsia="zh-CN"/>
        </w:rPr>
      </w:pPr>
      <w:r>
        <w:rPr>
          <w:rFonts w:hint="eastAsia" w:ascii="仿宋_GB2312" w:eastAsia="仿宋_GB2312" w:hAnsiTheme="minorEastAsia"/>
          <w:color w:val="auto"/>
          <w:sz w:val="28"/>
          <w:szCs w:val="28"/>
          <w:lang w:val="en-US" w:eastAsia="zh-CN"/>
        </w:rPr>
        <w:t>1.对初次就业的人员，在校工作不满考核年度半年的（含试用期），参加年度考核，只写评语，不确定档次；</w:t>
      </w:r>
    </w:p>
    <w:p w14:paraId="4313E375">
      <w:pPr>
        <w:pStyle w:val="5"/>
        <w:spacing w:before="0" w:beforeAutospacing="0" w:after="0" w:afterAutospacing="0" w:line="500" w:lineRule="exact"/>
        <w:ind w:firstLine="555"/>
        <w:jc w:val="both"/>
        <w:rPr>
          <w:rFonts w:hint="eastAsia" w:ascii="仿宋_GB2312" w:eastAsia="仿宋_GB2312" w:hAnsiTheme="minorEastAsia"/>
          <w:color w:val="auto"/>
          <w:sz w:val="28"/>
          <w:szCs w:val="28"/>
          <w:lang w:eastAsia="zh-CN"/>
        </w:rPr>
      </w:pP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.从外单位调入学校不满半年者，当年在其他单位工作时间与本单位工作时间合并计算，不满考核年度半年的（含试用期），参加年度考核，只写评语，不确定档次；满考核年度半年的（含试用期），由</w:t>
      </w:r>
      <w:r>
        <w:rPr>
          <w:rFonts w:hint="eastAsia" w:ascii="仿宋_GB2312" w:eastAsia="仿宋_GB2312" w:hAnsiTheme="minorEastAsia"/>
          <w:color w:val="auto"/>
          <w:sz w:val="28"/>
          <w:szCs w:val="28"/>
          <w:lang w:val="en-US" w:eastAsia="zh-CN"/>
        </w:rPr>
        <w:t>学院</w:t>
      </w:r>
      <w:r>
        <w:rPr>
          <w:rFonts w:hint="eastAsia" w:ascii="仿宋_GB2312" w:eastAsia="仿宋_GB2312" w:hAnsiTheme="minorEastAsia"/>
          <w:color w:val="auto"/>
          <w:sz w:val="28"/>
          <w:szCs w:val="28"/>
        </w:rPr>
        <w:t>进行年度考核并确定档次，原工作单位提供有关情况</w:t>
      </w:r>
      <w:r>
        <w:rPr>
          <w:rFonts w:hint="eastAsia" w:ascii="仿宋_GB2312" w:eastAsia="仿宋_GB2312" w:hAnsiTheme="minorEastAsia"/>
          <w:color w:val="auto"/>
          <w:sz w:val="28"/>
          <w:szCs w:val="28"/>
          <w:lang w:eastAsia="zh-CN"/>
        </w:rPr>
        <w:t>；</w:t>
      </w:r>
    </w:p>
    <w:p w14:paraId="5885A9E6">
      <w:pPr>
        <w:pStyle w:val="5"/>
        <w:spacing w:before="0" w:beforeAutospacing="0" w:after="0" w:afterAutospacing="0" w:line="500" w:lineRule="exact"/>
        <w:ind w:firstLine="555"/>
        <w:jc w:val="both"/>
        <w:rPr>
          <w:rFonts w:hint="eastAsia" w:ascii="仿宋_GB2312" w:eastAsia="仿宋_GB2312" w:hAnsiTheme="minorEastAsia"/>
          <w:color w:val="auto"/>
          <w:sz w:val="28"/>
          <w:szCs w:val="28"/>
          <w:lang w:val="en-US" w:eastAsia="zh-CN"/>
        </w:rPr>
      </w:pPr>
      <w:r>
        <w:rPr>
          <w:rFonts w:hint="eastAsia" w:ascii="仿宋_GB2312" w:eastAsia="仿宋_GB2312" w:hAnsiTheme="minorEastAsia"/>
          <w:color w:val="auto"/>
          <w:sz w:val="28"/>
          <w:szCs w:val="28"/>
          <w:lang w:val="en-US" w:eastAsia="zh-CN"/>
        </w:rPr>
        <w:t>3.病假、事假、非单位派出外出学习培训累计超过考核年度半年的教职工，参加年度考核，不确定档次；</w:t>
      </w:r>
    </w:p>
    <w:p w14:paraId="6B0048AB">
      <w:pPr>
        <w:pStyle w:val="5"/>
        <w:spacing w:before="0" w:beforeAutospacing="0" w:after="0" w:afterAutospacing="0" w:line="500" w:lineRule="exact"/>
        <w:ind w:firstLine="555"/>
        <w:jc w:val="both"/>
        <w:rPr>
          <w:rFonts w:hint="eastAsia" w:ascii="仿宋_GB2312" w:eastAsia="仿宋_GB2312" w:hAnsiTheme="minorEastAsia"/>
          <w:color w:val="auto"/>
          <w:sz w:val="28"/>
          <w:szCs w:val="28"/>
          <w:lang w:val="en-US" w:eastAsia="zh-CN"/>
        </w:rPr>
      </w:pPr>
      <w:r>
        <w:rPr>
          <w:rFonts w:hint="eastAsia" w:ascii="仿宋_GB2312" w:eastAsia="仿宋_GB2312" w:hAnsiTheme="minorEastAsia"/>
          <w:color w:val="auto"/>
          <w:sz w:val="28"/>
          <w:szCs w:val="28"/>
          <w:lang w:val="en-US" w:eastAsia="zh-CN"/>
        </w:rPr>
        <w:t>4.挂职、援派、驻外的人员，在外派期间一般由工作时间超过考核年度半年的单位进行考核并以适当的方式听取派出单位或者接收单位的意见。参加外单位考核的，考核结果及时上报学校考核工作领导小组办公室；</w:t>
      </w:r>
    </w:p>
    <w:p w14:paraId="595AA002">
      <w:pPr>
        <w:pStyle w:val="5"/>
        <w:spacing w:before="0" w:beforeAutospacing="0" w:after="0" w:afterAutospacing="0" w:line="500" w:lineRule="exact"/>
        <w:ind w:firstLine="555"/>
        <w:jc w:val="both"/>
        <w:rPr>
          <w:rFonts w:hint="eastAsia" w:ascii="仿宋_GB2312" w:eastAsia="仿宋_GB2312" w:hAnsiTheme="minorEastAsia"/>
          <w:color w:val="auto"/>
          <w:sz w:val="28"/>
          <w:szCs w:val="28"/>
          <w:lang w:val="en-US" w:eastAsia="zh-CN"/>
        </w:rPr>
      </w:pPr>
      <w:r>
        <w:rPr>
          <w:rFonts w:hint="eastAsia" w:ascii="仿宋_GB2312" w:eastAsia="仿宋_GB2312" w:hAnsiTheme="minorEastAsia"/>
          <w:color w:val="auto"/>
          <w:sz w:val="28"/>
          <w:szCs w:val="28"/>
          <w:lang w:val="en-US" w:eastAsia="zh-CN"/>
        </w:rPr>
        <w:t>5.女职工按规定休产假超过考核年度半年的，参加年度考核，确定档次；</w:t>
      </w:r>
    </w:p>
    <w:p w14:paraId="473F65B6">
      <w:pPr>
        <w:pStyle w:val="5"/>
        <w:spacing w:before="0" w:beforeAutospacing="0" w:after="0" w:afterAutospacing="0" w:line="500" w:lineRule="exact"/>
        <w:ind w:firstLine="555"/>
        <w:jc w:val="both"/>
        <w:rPr>
          <w:rFonts w:hint="eastAsia" w:ascii="仿宋_GB2312" w:eastAsia="仿宋_GB2312" w:hAnsiTheme="minorEastAsia"/>
          <w:color w:val="auto"/>
          <w:sz w:val="28"/>
          <w:szCs w:val="28"/>
          <w:lang w:val="en-US" w:eastAsia="zh-CN"/>
        </w:rPr>
      </w:pPr>
      <w:r>
        <w:rPr>
          <w:rFonts w:hint="eastAsia" w:ascii="仿宋_GB2312" w:eastAsia="仿宋_GB2312" w:hAnsiTheme="minorEastAsia"/>
          <w:color w:val="auto"/>
          <w:sz w:val="28"/>
          <w:szCs w:val="28"/>
          <w:lang w:val="en-US" w:eastAsia="zh-CN"/>
        </w:rPr>
        <w:t>6.教职工涉嫌违纪违法被立案审查调查尚未结案的，参加年度考核，不写评语，不确定档次。结案后未受处分或者给予警告处分的，按规定补定档次；</w:t>
      </w:r>
    </w:p>
    <w:p w14:paraId="1033110F">
      <w:pPr>
        <w:pStyle w:val="5"/>
        <w:spacing w:before="0" w:beforeAutospacing="0" w:after="0" w:afterAutospacing="0" w:line="500" w:lineRule="exact"/>
        <w:ind w:firstLine="555"/>
        <w:jc w:val="both"/>
        <w:rPr>
          <w:rFonts w:hint="default" w:ascii="仿宋_GB2312" w:eastAsia="仿宋_GB2312" w:hAnsiTheme="minorEastAsia"/>
          <w:color w:val="auto"/>
          <w:sz w:val="28"/>
          <w:szCs w:val="28"/>
          <w:lang w:val="en-US" w:eastAsia="zh-CN"/>
        </w:rPr>
      </w:pPr>
      <w:r>
        <w:rPr>
          <w:rFonts w:hint="eastAsia" w:ascii="仿宋_GB2312" w:eastAsia="仿宋_GB2312" w:hAnsiTheme="minorEastAsia"/>
          <w:color w:val="auto"/>
          <w:sz w:val="28"/>
          <w:szCs w:val="28"/>
          <w:lang w:val="en-US" w:eastAsia="zh-CN"/>
        </w:rPr>
        <w:t>7.受党纪政纪处分或者组织处理、诫勉的教职工参加年度考核，按照有关规定办理。同时受党纪政纪处分和组织处理的，按照对其年度考核结果影响较重的处理、处分确定年度考核结果。</w:t>
      </w:r>
    </w:p>
    <w:p w14:paraId="4828C2E2">
      <w:pPr>
        <w:pStyle w:val="5"/>
        <w:spacing w:before="0" w:beforeAutospacing="0" w:after="0" w:afterAutospacing="0" w:line="500" w:lineRule="exact"/>
        <w:ind w:firstLine="555"/>
        <w:jc w:val="both"/>
        <w:rPr>
          <w:rFonts w:hint="eastAsia" w:ascii="仿宋_GB2312" w:eastAsia="仿宋_GB2312" w:hAnsiTheme="minorEastAsia"/>
          <w:color w:val="auto"/>
          <w:sz w:val="28"/>
          <w:szCs w:val="28"/>
          <w:lang w:val="en-US" w:eastAsia="zh-CN"/>
        </w:rPr>
      </w:pPr>
      <w:r>
        <w:rPr>
          <w:rFonts w:hint="eastAsia" w:ascii="仿宋_GB2312" w:eastAsia="仿宋_GB2312" w:hAnsiTheme="minorEastAsia"/>
          <w:color w:val="auto"/>
          <w:sz w:val="28"/>
          <w:szCs w:val="28"/>
          <w:lang w:val="en-US" w:eastAsia="zh-CN"/>
        </w:rPr>
        <w:t>8.</w:t>
      </w:r>
      <w:r>
        <w:rPr>
          <w:rFonts w:hint="default" w:ascii="仿宋_GB2312" w:eastAsia="仿宋_GB2312" w:hAnsiTheme="minorEastAsia"/>
          <w:color w:val="auto"/>
          <w:sz w:val="28"/>
          <w:szCs w:val="28"/>
          <w:lang w:val="en-US" w:eastAsia="zh-CN"/>
        </w:rPr>
        <w:t>单位派出学习培训、执行任务的人员，经批准以兼职创新、在职创办企业或者选派到企业工作、参与项目合作等方式进行创新创业的专业技术人员，由人事关系所在校内单位进行考核，主要根据学习培训、执行任务、创新创业的表现确定档次，由相关单位提供在外表现情况</w:t>
      </w:r>
      <w:r>
        <w:rPr>
          <w:rFonts w:hint="eastAsia" w:ascii="仿宋_GB2312" w:eastAsia="仿宋_GB2312" w:hAnsiTheme="minorEastAsia"/>
          <w:color w:val="auto"/>
          <w:sz w:val="28"/>
          <w:szCs w:val="28"/>
          <w:lang w:val="en-US" w:eastAsia="zh-CN"/>
        </w:rPr>
        <w:t>；</w:t>
      </w:r>
    </w:p>
    <w:p w14:paraId="2AE0F8C3">
      <w:pPr>
        <w:pStyle w:val="5"/>
        <w:spacing w:before="0" w:beforeAutospacing="0" w:after="0" w:afterAutospacing="0" w:line="500" w:lineRule="exact"/>
        <w:ind w:firstLine="555"/>
        <w:jc w:val="both"/>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lang w:val="en-US" w:eastAsia="zh-CN"/>
        </w:rPr>
        <w:t>9.</w:t>
      </w:r>
      <w:r>
        <w:rPr>
          <w:rFonts w:hint="eastAsia" w:ascii="仿宋_GB2312" w:eastAsia="仿宋_GB2312" w:hAnsiTheme="minorEastAsia"/>
          <w:color w:val="auto"/>
          <w:sz w:val="28"/>
          <w:szCs w:val="28"/>
          <w:highlight w:val="none"/>
        </w:rPr>
        <w:t>由党委组织部负责考核的人员不计入学院评优基数。</w:t>
      </w:r>
    </w:p>
    <w:p w14:paraId="2FB75081">
      <w:pPr>
        <w:pStyle w:val="5"/>
        <w:spacing w:before="0" w:beforeAutospacing="0" w:after="0" w:afterAutospacing="0" w:line="500" w:lineRule="exact"/>
        <w:ind w:firstLine="555"/>
        <w:jc w:val="both"/>
        <w:rPr>
          <w:rFonts w:hint="eastAsia" w:ascii="仿宋_GB2312" w:eastAsia="仿宋_GB2312" w:hAnsiTheme="minorEastAsia"/>
          <w:sz w:val="28"/>
          <w:szCs w:val="28"/>
        </w:rPr>
      </w:pPr>
    </w:p>
    <w:p w14:paraId="323EAA9F">
      <w:pPr>
        <w:pStyle w:val="5"/>
        <w:spacing w:before="0" w:beforeAutospacing="0" w:after="0" w:afterAutospacing="0" w:line="500" w:lineRule="exact"/>
        <w:ind w:firstLine="555"/>
        <w:jc w:val="both"/>
        <w:rPr>
          <w:rFonts w:hint="eastAsia" w:ascii="仿宋_GB2312" w:eastAsia="仿宋_GB2312" w:hAnsiTheme="minorEastAsia"/>
          <w:sz w:val="28"/>
          <w:szCs w:val="28"/>
        </w:rPr>
      </w:pPr>
      <w:r>
        <w:rPr>
          <w:rFonts w:hint="eastAsia" w:ascii="仿宋_GB2312" w:eastAsia="仿宋_GB2312" w:hAnsiTheme="minorEastAsia"/>
          <w:sz w:val="28"/>
          <w:szCs w:val="28"/>
          <w:lang w:eastAsia="zh-CN"/>
        </w:rPr>
        <w:t>（</w:t>
      </w:r>
      <w:r>
        <w:rPr>
          <w:rFonts w:hint="eastAsia" w:ascii="仿宋_GB2312" w:eastAsia="仿宋_GB2312" w:hAnsiTheme="minorEastAsia"/>
          <w:sz w:val="28"/>
          <w:szCs w:val="28"/>
          <w:lang w:val="en-US" w:eastAsia="zh-CN"/>
        </w:rPr>
        <w:t>二</w:t>
      </w:r>
      <w:r>
        <w:rPr>
          <w:rFonts w:hint="eastAsia" w:ascii="仿宋_GB2312" w:eastAsia="仿宋_GB2312" w:hAnsiTheme="minorEastAsia"/>
          <w:sz w:val="28"/>
          <w:szCs w:val="28"/>
          <w:lang w:eastAsia="zh-CN"/>
        </w:rPr>
        <w:t>）</w:t>
      </w:r>
      <w:r>
        <w:rPr>
          <w:rFonts w:hint="eastAsia" w:ascii="仿宋_GB2312" w:eastAsia="仿宋_GB2312" w:hAnsiTheme="minorEastAsia"/>
          <w:sz w:val="28"/>
          <w:szCs w:val="28"/>
        </w:rPr>
        <w:t>学院各考核单位应加强年度考核工作，对无正当理由不参加年度考核的人员，经教育后仍拒绝参加的，其考核结果确定为不合格等次。</w:t>
      </w:r>
    </w:p>
    <w:p w14:paraId="1A16BE56">
      <w:pPr>
        <w:pStyle w:val="5"/>
        <w:spacing w:before="0" w:beforeAutospacing="0" w:after="0" w:afterAutospacing="0" w:line="500" w:lineRule="exact"/>
        <w:ind w:firstLine="555"/>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教职工年度考核时间段为每年的</w:t>
      </w:r>
      <w:r>
        <w:rPr>
          <w:rStyle w:val="14"/>
          <w:rFonts w:hint="eastAsia" w:ascii="仿宋_GB2312" w:eastAsia="仿宋_GB2312" w:hAnsiTheme="minorEastAsia"/>
          <w:color w:val="auto"/>
          <w:sz w:val="28"/>
          <w:szCs w:val="28"/>
        </w:rPr>
        <w:t>1</w:t>
      </w:r>
      <w:r>
        <w:rPr>
          <w:rFonts w:hint="eastAsia" w:ascii="仿宋_GB2312" w:eastAsia="仿宋_GB2312" w:hAnsiTheme="minorEastAsia"/>
          <w:color w:val="auto"/>
          <w:sz w:val="28"/>
          <w:szCs w:val="28"/>
        </w:rPr>
        <w:t>月至</w:t>
      </w:r>
      <w:r>
        <w:rPr>
          <w:rStyle w:val="14"/>
          <w:rFonts w:hint="eastAsia" w:ascii="仿宋_GB2312" w:eastAsia="仿宋_GB2312" w:hAnsiTheme="minorEastAsia"/>
          <w:color w:val="auto"/>
          <w:sz w:val="28"/>
          <w:szCs w:val="28"/>
        </w:rPr>
        <w:t>12</w:t>
      </w:r>
      <w:r>
        <w:rPr>
          <w:rFonts w:hint="eastAsia" w:ascii="仿宋_GB2312" w:eastAsia="仿宋_GB2312" w:hAnsiTheme="minorEastAsia"/>
          <w:color w:val="auto"/>
          <w:sz w:val="28"/>
          <w:szCs w:val="28"/>
        </w:rPr>
        <w:t>月。</w:t>
      </w:r>
    </w:p>
    <w:p w14:paraId="300FF134">
      <w:pPr>
        <w:pStyle w:val="5"/>
        <w:spacing w:before="0" w:beforeAutospacing="0" w:after="0" w:afterAutospacing="0" w:line="500" w:lineRule="exact"/>
        <w:ind w:firstLine="555"/>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lang w:val="en-US" w:eastAsia="zh-CN"/>
        </w:rPr>
        <w:t>三</w:t>
      </w: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rPr>
        <w:t>考核内容包括师德考核和年度考核</w:t>
      </w:r>
    </w:p>
    <w:p w14:paraId="1093550C">
      <w:pPr>
        <w:pStyle w:val="13"/>
        <w:shd w:val="clear" w:color="auto" w:fill="auto"/>
        <w:spacing w:before="0" w:after="0" w:line="500" w:lineRule="exact"/>
        <w:ind w:left="2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1.师德考核内容包括思想政治素质和师德师风考核，主要考察教职工在遵守《新时代高校教师职业行为十项准则》方面的情况，具体按照《师德考核办法》执行。</w:t>
      </w:r>
    </w:p>
    <w:p w14:paraId="6479B6DD">
      <w:pPr>
        <w:pStyle w:val="13"/>
        <w:shd w:val="clear" w:color="auto" w:fill="auto"/>
        <w:spacing w:before="0" w:after="0" w:line="500" w:lineRule="exact"/>
        <w:ind w:left="2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2.年度考核内容包括德、能、勤、绩、廉五个方面，按照分类管理、分类评价的原则，教学科研、教学辅助、党政管理、工勤等不同岗位人员考核的侧重点要有所不同，具体按照《年度考核办法》执行。</w:t>
      </w:r>
    </w:p>
    <w:p w14:paraId="4D3F6612">
      <w:pPr>
        <w:pStyle w:val="13"/>
        <w:shd w:val="clear" w:color="auto" w:fill="auto"/>
        <w:spacing w:before="0" w:after="0" w:line="500" w:lineRule="exact"/>
        <w:ind w:left="20" w:right="40" w:firstLine="560" w:firstLineChars="200"/>
        <w:jc w:val="both"/>
        <w:rPr>
          <w:rFonts w:ascii="仿宋_GB2312" w:eastAsia="仿宋_GB2312" w:hAnsiTheme="minorEastAsia"/>
          <w:color w:val="auto"/>
          <w:sz w:val="28"/>
          <w:szCs w:val="28"/>
        </w:rPr>
      </w:pPr>
      <w:r>
        <w:rPr>
          <w:rStyle w:val="19"/>
          <w:rFonts w:hint="eastAsia" w:ascii="仿宋_GB2312" w:eastAsia="仿宋_GB2312" w:hAnsiTheme="minorEastAsia"/>
          <w:color w:val="auto"/>
          <w:sz w:val="28"/>
          <w:szCs w:val="28"/>
          <w:lang w:val="zh-TW" w:eastAsia="zh-CN"/>
        </w:rPr>
        <w:t>（</w:t>
      </w:r>
      <w:r>
        <w:rPr>
          <w:rStyle w:val="19"/>
          <w:rFonts w:hint="eastAsia" w:ascii="仿宋_GB2312" w:eastAsia="仿宋_GB2312" w:hAnsiTheme="minorEastAsia"/>
          <w:color w:val="auto"/>
          <w:sz w:val="28"/>
          <w:szCs w:val="28"/>
          <w:lang w:val="en-US" w:eastAsia="zh-CN"/>
        </w:rPr>
        <w:t>四</w:t>
      </w:r>
      <w:r>
        <w:rPr>
          <w:rStyle w:val="19"/>
          <w:rFonts w:hint="eastAsia" w:ascii="仿宋_GB2312" w:eastAsia="仿宋_GB2312" w:hAnsiTheme="minorEastAsia"/>
          <w:color w:val="auto"/>
          <w:sz w:val="28"/>
          <w:szCs w:val="28"/>
          <w:lang w:val="zh-TW" w:eastAsia="zh-CN"/>
        </w:rPr>
        <w:t>）</w:t>
      </w:r>
      <w:r>
        <w:rPr>
          <w:rFonts w:hint="eastAsia" w:ascii="仿宋_GB2312" w:eastAsia="仿宋_GB2312" w:hAnsiTheme="minorEastAsia"/>
          <w:color w:val="auto"/>
          <w:sz w:val="28"/>
          <w:szCs w:val="28"/>
        </w:rPr>
        <w:t>根据人员分类具体按教学科研、党政管理、教学辅助及工勤人员等三类进行考核，要加强对教职工思想政治素质和师德师风的考核。</w:t>
      </w:r>
    </w:p>
    <w:p w14:paraId="6AF32A5F">
      <w:pPr>
        <w:pStyle w:val="13"/>
        <w:shd w:val="clear" w:color="auto" w:fill="auto"/>
        <w:spacing w:before="0" w:after="0" w:line="500" w:lineRule="exact"/>
        <w:ind w:left="20" w:firstLine="560" w:firstLineChars="200"/>
        <w:jc w:val="both"/>
        <w:rPr>
          <w:rFonts w:ascii="仿宋_GB2312" w:eastAsia="仿宋_GB2312" w:hAnsiTheme="minorEastAsia"/>
          <w:color w:val="auto"/>
          <w:sz w:val="28"/>
          <w:szCs w:val="28"/>
        </w:rPr>
      </w:pPr>
      <w:r>
        <w:rPr>
          <w:rStyle w:val="14"/>
          <w:rFonts w:hint="eastAsia" w:ascii="仿宋_GB2312" w:eastAsia="仿宋_GB2312" w:hAnsiTheme="minorEastAsia"/>
          <w:color w:val="auto"/>
          <w:sz w:val="28"/>
          <w:szCs w:val="28"/>
          <w:lang w:val="en-US"/>
        </w:rPr>
        <w:t>1</w:t>
      </w:r>
      <w:r>
        <w:rPr>
          <w:rFonts w:hint="eastAsia" w:ascii="仿宋_GB2312" w:eastAsia="仿宋_GB2312" w:hAnsiTheme="minorEastAsia"/>
          <w:color w:val="auto"/>
          <w:sz w:val="28"/>
          <w:szCs w:val="28"/>
          <w:lang w:val="en-US"/>
        </w:rPr>
        <w:t>.</w:t>
      </w:r>
      <w:r>
        <w:rPr>
          <w:rFonts w:hint="eastAsia" w:ascii="仿宋_GB2312" w:eastAsia="仿宋_GB2312" w:hAnsiTheme="minorEastAsia"/>
          <w:color w:val="auto"/>
          <w:sz w:val="28"/>
          <w:szCs w:val="28"/>
        </w:rPr>
        <w:t>教学科研类</w:t>
      </w:r>
    </w:p>
    <w:p w14:paraId="294F2942">
      <w:pPr>
        <w:pStyle w:val="13"/>
        <w:shd w:val="clear" w:color="auto" w:fill="auto"/>
        <w:spacing w:before="0" w:after="0" w:line="500" w:lineRule="exact"/>
        <w:ind w:left="2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教学科研类和工程技术类人员的考核应包含教学、科研及社会服务等方面的工作</w:t>
      </w:r>
      <w:r>
        <w:rPr>
          <w:rFonts w:hint="eastAsia" w:ascii="仿宋_GB2312" w:eastAsia="仿宋_GB2312" w:hAnsiTheme="minorEastAsia"/>
          <w:color w:val="auto"/>
          <w:sz w:val="28"/>
          <w:szCs w:val="28"/>
          <w:lang w:val="en-US"/>
        </w:rPr>
        <w:t>，</w:t>
      </w:r>
      <w:r>
        <w:rPr>
          <w:rFonts w:hint="eastAsia" w:ascii="仿宋_GB2312" w:eastAsia="仿宋_GB2312" w:hAnsiTheme="minorEastAsia"/>
          <w:color w:val="auto"/>
          <w:sz w:val="28"/>
          <w:szCs w:val="28"/>
        </w:rPr>
        <w:t>要将开展课程思政建设情况和教学效果纳入对教师的考核。主要以高水平教学、高水平科研、标志性成果以及相关的重大社会服务工作为主要依据。</w:t>
      </w:r>
    </w:p>
    <w:p w14:paraId="425883B1">
      <w:pPr>
        <w:pStyle w:val="13"/>
        <w:shd w:val="clear" w:color="auto" w:fill="auto"/>
        <w:spacing w:before="0" w:after="0" w:line="500" w:lineRule="exact"/>
        <w:ind w:left="2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科研辅助人员的考核以其履行本岗位职责、完成工作计划的情况和工作效率、服务质量为主。</w:t>
      </w:r>
    </w:p>
    <w:p w14:paraId="1FEA1C3C">
      <w:pPr>
        <w:pStyle w:val="13"/>
        <w:shd w:val="clear" w:color="auto" w:fill="auto"/>
        <w:spacing w:before="0" w:after="0" w:line="500" w:lineRule="exact"/>
        <w:ind w:left="62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2.党政管理类</w:t>
      </w:r>
    </w:p>
    <w:p w14:paraId="4C35DAA1">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党政管理类人员的考核以其是否胜任现岗位职责为主要依据，主要考核其履行岗位职责、完成工作任务及进行创新管理的情况。学生专职思想政治工作人员的考核以学生思想政治教育工作的岗位职责和所承担的工作任务为基本依据，重点考核工作投入、工作创新与工作绩效。</w:t>
      </w:r>
    </w:p>
    <w:p w14:paraId="3C56E430">
      <w:pPr>
        <w:pStyle w:val="13"/>
        <w:shd w:val="clear" w:color="auto" w:fill="auto"/>
        <w:spacing w:before="0" w:after="0" w:line="500" w:lineRule="exact"/>
        <w:ind w:left="62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3.教学辅助类及工勤人员</w:t>
      </w:r>
    </w:p>
    <w:p w14:paraId="56AB8097">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教学实验人员主要考核其承担的教学实验工作的数量和质量、实验室建设、管理等方面的工作。</w:t>
      </w:r>
    </w:p>
    <w:p w14:paraId="660ADEA4">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图书资料管理及其他辅助人员主要考核其履行本岗位职责、完成工作计划的情况和工作效率、服务质量、创新意识和自身建设等。</w:t>
      </w:r>
    </w:p>
    <w:p w14:paraId="100B91D1">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工勤人员主要考核其履行本岗位职责、完成工作计划的情况和服务质量等。</w:t>
      </w:r>
    </w:p>
    <w:p w14:paraId="44DF0063">
      <w:pPr>
        <w:pStyle w:val="18"/>
        <w:shd w:val="clear" w:color="auto" w:fill="auto"/>
        <w:spacing w:line="500" w:lineRule="exact"/>
        <w:ind w:left="60" w:firstLine="562" w:firstLineChars="200"/>
        <w:jc w:val="both"/>
        <w:rPr>
          <w:rFonts w:ascii="仿宋_GB2312" w:eastAsia="仿宋_GB2312" w:hAnsiTheme="minorEastAsia"/>
          <w:b/>
          <w:color w:val="auto"/>
          <w:sz w:val="28"/>
          <w:szCs w:val="28"/>
        </w:rPr>
      </w:pPr>
      <w:r>
        <w:rPr>
          <w:rFonts w:hint="eastAsia" w:ascii="仿宋_GB2312" w:eastAsia="仿宋_GB2312" w:hAnsiTheme="minorEastAsia"/>
          <w:b/>
          <w:color w:val="auto"/>
          <w:sz w:val="28"/>
          <w:szCs w:val="28"/>
        </w:rPr>
        <w:t>三、考核的组织与实施</w:t>
      </w:r>
    </w:p>
    <w:p w14:paraId="6E293BA7">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highlight w:val="none"/>
        </w:rPr>
      </w:pPr>
      <w:r>
        <w:rPr>
          <w:rStyle w:val="19"/>
          <w:rFonts w:hint="eastAsia" w:ascii="仿宋_GB2312" w:eastAsia="仿宋_GB2312" w:hAnsiTheme="minorEastAsia"/>
          <w:color w:val="auto"/>
          <w:sz w:val="28"/>
          <w:szCs w:val="28"/>
          <w:highlight w:val="none"/>
          <w:lang w:val="zh-TW" w:eastAsia="zh-CN"/>
        </w:rPr>
        <w:t>（</w:t>
      </w:r>
      <w:r>
        <w:rPr>
          <w:rStyle w:val="19"/>
          <w:rFonts w:hint="eastAsia" w:ascii="仿宋_GB2312" w:eastAsia="仿宋_GB2312" w:hAnsiTheme="minorEastAsia"/>
          <w:color w:val="auto"/>
          <w:sz w:val="28"/>
          <w:szCs w:val="28"/>
          <w:highlight w:val="none"/>
          <w:lang w:val="en-US" w:eastAsia="zh-CN"/>
        </w:rPr>
        <w:t>一</w:t>
      </w:r>
      <w:r>
        <w:rPr>
          <w:rStyle w:val="19"/>
          <w:rFonts w:hint="eastAsia" w:ascii="仿宋_GB2312" w:eastAsia="仿宋_GB2312" w:hAnsiTheme="minorEastAsia"/>
          <w:color w:val="auto"/>
          <w:sz w:val="28"/>
          <w:szCs w:val="28"/>
          <w:highlight w:val="none"/>
          <w:lang w:val="zh-TW" w:eastAsia="zh-CN"/>
        </w:rPr>
        <w:t>）</w:t>
      </w:r>
      <w:r>
        <w:rPr>
          <w:rFonts w:hint="eastAsia" w:ascii="仿宋_GB2312" w:eastAsia="仿宋_GB2312" w:hAnsiTheme="minorEastAsia"/>
          <w:color w:val="auto"/>
          <w:sz w:val="28"/>
          <w:szCs w:val="28"/>
          <w:highlight w:val="none"/>
        </w:rPr>
        <w:t>学院成立师德考核及年度考核工作领导小组，考核工作小组的组长由党委书记、院长担任，对本单位考核工作负直接领导责任；成员由党政领导班子其他成员、二级党组织纪检委员、教职工党支部书记、系主任、教职工代表等组成。各系考核工作由系主任和教工党支部书记共同负责，管理服务人员考核工作由机关党支部书记负责。</w:t>
      </w:r>
    </w:p>
    <w:p w14:paraId="21AEAA8A">
      <w:pPr>
        <w:pStyle w:val="13"/>
        <w:shd w:val="clear" w:color="auto" w:fill="auto"/>
        <w:spacing w:before="0" w:after="0" w:line="500" w:lineRule="exact"/>
        <w:ind w:left="60" w:firstLine="560" w:firstLineChars="200"/>
        <w:jc w:val="both"/>
        <w:rPr>
          <w:rFonts w:ascii="仿宋_GB2312" w:eastAsia="仿宋_GB2312" w:hAnsiTheme="minorEastAsia"/>
          <w:color w:val="auto"/>
          <w:sz w:val="28"/>
          <w:szCs w:val="28"/>
        </w:rPr>
      </w:pPr>
      <w:r>
        <w:rPr>
          <w:rStyle w:val="19"/>
          <w:rFonts w:hint="eastAsia" w:ascii="仿宋_GB2312" w:eastAsia="仿宋_GB2312" w:hAnsiTheme="minorEastAsia"/>
          <w:color w:val="auto"/>
          <w:sz w:val="28"/>
          <w:szCs w:val="28"/>
          <w:lang w:val="zh-TW" w:eastAsia="zh-CN"/>
        </w:rPr>
        <w:t>（</w:t>
      </w:r>
      <w:r>
        <w:rPr>
          <w:rStyle w:val="19"/>
          <w:rFonts w:hint="eastAsia" w:ascii="仿宋_GB2312" w:eastAsia="仿宋_GB2312" w:hAnsiTheme="minorEastAsia"/>
          <w:color w:val="auto"/>
          <w:sz w:val="28"/>
          <w:szCs w:val="28"/>
          <w:lang w:val="en-US" w:eastAsia="zh-CN"/>
        </w:rPr>
        <w:t>二</w:t>
      </w:r>
      <w:r>
        <w:rPr>
          <w:rStyle w:val="19"/>
          <w:rFonts w:hint="eastAsia" w:ascii="仿宋_GB2312" w:eastAsia="仿宋_GB2312" w:hAnsiTheme="minorEastAsia"/>
          <w:color w:val="auto"/>
          <w:sz w:val="28"/>
          <w:szCs w:val="28"/>
          <w:lang w:val="zh-TW" w:eastAsia="zh-CN"/>
        </w:rPr>
        <w:t>）</w:t>
      </w:r>
      <w:r>
        <w:rPr>
          <w:rFonts w:hint="eastAsia" w:ascii="仿宋_GB2312" w:eastAsia="仿宋_GB2312" w:hAnsiTheme="minorEastAsia"/>
          <w:color w:val="auto"/>
          <w:sz w:val="28"/>
          <w:szCs w:val="28"/>
        </w:rPr>
        <w:t>各单位组织各类人员考核</w:t>
      </w:r>
    </w:p>
    <w:p w14:paraId="0C1CFC8D">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1.教学科研类人员（含科研辅助人员）的年度考核，应对照聘用合同所签订的工作目标、任务和要求，对考核年度内的工作业绩以及任期目标的完成情况进行总结。</w:t>
      </w:r>
    </w:p>
    <w:p w14:paraId="10C9497D">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2.党政管理、教学辅助、工勤岗位等人员的考核由各考核单位结合各类人员的业务性质和工作特点负责组织实施。</w:t>
      </w:r>
    </w:p>
    <w:p w14:paraId="7F1157F6">
      <w:pPr>
        <w:pStyle w:val="13"/>
        <w:shd w:val="clear" w:color="auto" w:fill="auto"/>
        <w:spacing w:before="0" w:after="0" w:line="500" w:lineRule="exact"/>
        <w:ind w:left="60" w:firstLine="562" w:firstLineChars="200"/>
        <w:jc w:val="both"/>
        <w:rPr>
          <w:rFonts w:ascii="仿宋_GB2312" w:eastAsia="仿宋_GB2312" w:hAnsiTheme="minorEastAsia"/>
          <w:b/>
          <w:color w:val="auto"/>
          <w:sz w:val="28"/>
          <w:szCs w:val="28"/>
        </w:rPr>
      </w:pPr>
      <w:r>
        <w:rPr>
          <w:rFonts w:hint="eastAsia" w:ascii="仿宋_GB2312" w:eastAsia="仿宋_GB2312" w:hAnsiTheme="minorEastAsia"/>
          <w:b/>
          <w:color w:val="auto"/>
          <w:sz w:val="28"/>
          <w:szCs w:val="28"/>
        </w:rPr>
        <w:t>四、考核等级的评定</w:t>
      </w:r>
    </w:p>
    <w:p w14:paraId="4BBC0704">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Style w:val="19"/>
          <w:rFonts w:hint="eastAsia" w:ascii="仿宋_GB2312" w:eastAsia="仿宋_GB2312" w:hAnsiTheme="minorEastAsia"/>
          <w:color w:val="auto"/>
          <w:sz w:val="28"/>
          <w:szCs w:val="28"/>
          <w:lang w:val="zh-TW" w:eastAsia="zh-CN"/>
        </w:rPr>
        <w:t>（</w:t>
      </w:r>
      <w:r>
        <w:rPr>
          <w:rStyle w:val="19"/>
          <w:rFonts w:hint="eastAsia" w:ascii="仿宋_GB2312" w:eastAsia="仿宋_GB2312" w:hAnsiTheme="minorEastAsia"/>
          <w:color w:val="auto"/>
          <w:sz w:val="28"/>
          <w:szCs w:val="28"/>
          <w:lang w:val="en-US" w:eastAsia="zh-CN"/>
        </w:rPr>
        <w:t>一</w:t>
      </w:r>
      <w:r>
        <w:rPr>
          <w:rStyle w:val="19"/>
          <w:rFonts w:hint="eastAsia" w:ascii="仿宋_GB2312" w:eastAsia="仿宋_GB2312" w:hAnsiTheme="minorEastAsia"/>
          <w:color w:val="auto"/>
          <w:sz w:val="28"/>
          <w:szCs w:val="28"/>
          <w:lang w:val="zh-TW" w:eastAsia="zh-CN"/>
        </w:rPr>
        <w:t>）</w:t>
      </w:r>
      <w:r>
        <w:rPr>
          <w:rFonts w:hint="eastAsia" w:ascii="仿宋_GB2312" w:eastAsia="仿宋_GB2312" w:hAnsiTheme="minorEastAsia"/>
          <w:color w:val="auto"/>
          <w:sz w:val="28"/>
          <w:szCs w:val="28"/>
        </w:rPr>
        <w:t>考核等级：师德考核和年度考核结果均为“优秀、合格、基本合格、不合格”四个等级。年度考核结果为“优秀”的科级干部人数不得超过本单位参加考核科级干部总数的20%；年度考核结果为“优秀”的教师和其他工作人员人数不得超过本单位实际参加考核人数的20%。</w:t>
      </w:r>
    </w:p>
    <w:p w14:paraId="180D0DBB">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师德考核结果为优秀或合格的，教职工年度考核结果可确定为合格及以上等级；师德考核结果为基本合格的，年度考核结果不能确定为合格及以上等级；师德考核结果为不合格的，年度考核结果确定为不合格。</w:t>
      </w:r>
    </w:p>
    <w:p w14:paraId="063FDD6D">
      <w:pPr>
        <w:pStyle w:val="13"/>
        <w:shd w:val="clear" w:color="auto" w:fill="auto"/>
        <w:spacing w:before="0" w:after="0" w:line="500" w:lineRule="exact"/>
        <w:ind w:left="60" w:right="40" w:firstLine="562" w:firstLineChars="200"/>
        <w:jc w:val="both"/>
        <w:rPr>
          <w:rFonts w:ascii="仿宋_GB2312" w:eastAsia="仿宋_GB2312" w:hAnsiTheme="minorEastAsia"/>
          <w:b/>
          <w:color w:val="auto"/>
          <w:sz w:val="28"/>
          <w:szCs w:val="28"/>
        </w:rPr>
      </w:pPr>
      <w:r>
        <w:rPr>
          <w:rFonts w:hint="eastAsia" w:ascii="仿宋_GB2312" w:eastAsia="仿宋_GB2312" w:hAnsiTheme="minorEastAsia"/>
          <w:b/>
          <w:color w:val="auto"/>
          <w:sz w:val="28"/>
          <w:szCs w:val="28"/>
        </w:rPr>
        <w:t>202</w:t>
      </w:r>
      <w:r>
        <w:rPr>
          <w:rFonts w:hint="eastAsia" w:ascii="仿宋_GB2312" w:eastAsia="仿宋_GB2312" w:hAnsiTheme="minorEastAsia"/>
          <w:b/>
          <w:color w:val="auto"/>
          <w:sz w:val="28"/>
          <w:szCs w:val="28"/>
          <w:lang w:val="en-US" w:eastAsia="zh-CN"/>
        </w:rPr>
        <w:t>3</w:t>
      </w:r>
      <w:r>
        <w:rPr>
          <w:rFonts w:hint="eastAsia" w:ascii="仿宋_GB2312" w:eastAsia="仿宋_GB2312" w:hAnsiTheme="minorEastAsia"/>
          <w:b/>
          <w:color w:val="auto"/>
          <w:sz w:val="28"/>
          <w:szCs w:val="28"/>
        </w:rPr>
        <w:t>年度教授、副教授未经学校批准，未达到为本科生授课最低要求的，年度考核结果不得确定为“合格”及以上档次。</w:t>
      </w:r>
    </w:p>
    <w:p w14:paraId="35056B77">
      <w:pPr>
        <w:pStyle w:val="13"/>
        <w:shd w:val="clear" w:color="auto" w:fill="auto"/>
        <w:spacing w:before="0" w:after="0" w:line="500" w:lineRule="exact"/>
        <w:ind w:left="60" w:firstLine="560" w:firstLineChars="200"/>
        <w:jc w:val="both"/>
        <w:rPr>
          <w:rFonts w:ascii="仿宋_GB2312" w:eastAsia="仿宋_GB2312" w:hAnsiTheme="minorEastAsia"/>
          <w:color w:val="auto"/>
          <w:sz w:val="28"/>
          <w:szCs w:val="28"/>
        </w:rPr>
      </w:pPr>
      <w:r>
        <w:rPr>
          <w:rStyle w:val="19"/>
          <w:rFonts w:hint="eastAsia" w:ascii="仿宋_GB2312" w:eastAsia="仿宋_GB2312" w:hAnsiTheme="minorEastAsia"/>
          <w:color w:val="auto"/>
          <w:sz w:val="28"/>
          <w:szCs w:val="28"/>
          <w:lang w:val="zh-TW"/>
        </w:rPr>
        <w:t xml:space="preserve"> </w:t>
      </w:r>
      <w:r>
        <w:rPr>
          <w:rStyle w:val="19"/>
          <w:rFonts w:hint="eastAsia" w:ascii="仿宋_GB2312" w:eastAsia="仿宋_GB2312" w:hAnsiTheme="minorEastAsia"/>
          <w:color w:val="auto"/>
          <w:sz w:val="28"/>
          <w:szCs w:val="28"/>
          <w:lang w:val="zh-TW" w:eastAsia="zh-CN"/>
        </w:rPr>
        <w:t>（</w:t>
      </w:r>
      <w:r>
        <w:rPr>
          <w:rStyle w:val="19"/>
          <w:rFonts w:hint="eastAsia" w:ascii="仿宋_GB2312" w:eastAsia="仿宋_GB2312" w:hAnsiTheme="minorEastAsia"/>
          <w:color w:val="auto"/>
          <w:sz w:val="28"/>
          <w:szCs w:val="28"/>
          <w:lang w:val="en-US" w:eastAsia="zh-CN"/>
        </w:rPr>
        <w:t>二</w:t>
      </w:r>
      <w:r>
        <w:rPr>
          <w:rStyle w:val="19"/>
          <w:rFonts w:hint="eastAsia" w:ascii="仿宋_GB2312" w:eastAsia="仿宋_GB2312" w:hAnsiTheme="minorEastAsia"/>
          <w:color w:val="auto"/>
          <w:sz w:val="28"/>
          <w:szCs w:val="28"/>
          <w:lang w:val="zh-TW" w:eastAsia="zh-CN"/>
        </w:rPr>
        <w:t>）</w:t>
      </w:r>
      <w:r>
        <w:rPr>
          <w:rFonts w:hint="eastAsia" w:ascii="仿宋_GB2312" w:eastAsia="仿宋_GB2312" w:hAnsiTheme="minorEastAsia"/>
          <w:color w:val="auto"/>
          <w:sz w:val="28"/>
          <w:szCs w:val="28"/>
        </w:rPr>
        <w:t>师德考核等级及要求：</w:t>
      </w:r>
    </w:p>
    <w:p w14:paraId="7D8A644A">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师德考核结果分为优秀、合格、基本合格和不合格四个等级。</w:t>
      </w:r>
    </w:p>
    <w:p w14:paraId="0033A752">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1.优秀：</w:t>
      </w:r>
      <w:r>
        <w:rPr>
          <w:rFonts w:hint="eastAsia" w:ascii="仿宋_GB2312" w:eastAsia="仿宋_GB2312" w:hAnsiTheme="minorEastAsia"/>
          <w:color w:val="auto"/>
          <w:sz w:val="28"/>
          <w:szCs w:val="28"/>
        </w:rPr>
        <w:t>自觉遵守《新时代高校教师职业行为十项准则》，忠诚热爱教育事业，模范履行岗位职责，带头培育和践行社会主义核心价值观，师德高尚、为人师表、爱岗敬业、求真务实，事迹突出，能够发挥师德示范和表率作用，师德考核结果可确定为优秀。</w:t>
      </w:r>
    </w:p>
    <w:p w14:paraId="590D6451">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2.合格：</w:t>
      </w:r>
      <w:r>
        <w:rPr>
          <w:rFonts w:hint="eastAsia" w:ascii="仿宋_GB2312" w:eastAsia="仿宋_GB2312" w:hAnsiTheme="minorEastAsia"/>
          <w:color w:val="auto"/>
          <w:sz w:val="28"/>
          <w:szCs w:val="28"/>
        </w:rPr>
        <w:t>自觉遵守《新时代高校教师职业行为十项准则》，日常表现良好且无师德失范行为，师德考核结果可确定为合格。</w:t>
      </w:r>
    </w:p>
    <w:p w14:paraId="7C38F07C">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3.基本合格：</w:t>
      </w:r>
      <w:r>
        <w:rPr>
          <w:rFonts w:hint="eastAsia" w:ascii="仿宋_GB2312" w:eastAsia="仿宋_GB2312" w:hAnsiTheme="minorEastAsia"/>
          <w:color w:val="auto"/>
          <w:sz w:val="28"/>
          <w:szCs w:val="28"/>
        </w:rPr>
        <w:t>遵守《新时代高校教师职业行为十项准则》方面存在不足，情节轻微的，或学校师德师风建设委员会认定存在师德失准的情况，师德考核结果确定为基本合格。</w:t>
      </w:r>
    </w:p>
    <w:p w14:paraId="05F3ED57">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4.</w:t>
      </w:r>
      <w:r>
        <w:rPr>
          <w:rFonts w:hint="eastAsia" w:ascii="仿宋_GB2312" w:eastAsia="仿宋_GB2312" w:hAnsiTheme="minorEastAsia"/>
          <w:color w:val="auto"/>
          <w:sz w:val="28"/>
          <w:szCs w:val="28"/>
          <w:lang w:eastAsia="zh-TW"/>
        </w:rPr>
        <w:t xml:space="preserve"> </w:t>
      </w:r>
      <w:r>
        <w:rPr>
          <w:rFonts w:hint="eastAsia" w:ascii="仿宋_GB2312" w:eastAsia="仿宋_GB2312" w:hAnsiTheme="minorEastAsia"/>
          <w:color w:val="auto"/>
          <w:sz w:val="28"/>
          <w:szCs w:val="28"/>
        </w:rPr>
        <w:t>有下列情况之一者，师德考核为“不合格”：</w:t>
      </w:r>
    </w:p>
    <w:p w14:paraId="4E3ED602">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（1）在教育教学活动中及其他场合有损害党中央权威、违背党的路线方针政策的言行；</w:t>
      </w:r>
    </w:p>
    <w:p w14:paraId="0B15CF00">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（2）损害国家利益、社会公共利益，或违背社会公序良俗；</w:t>
      </w:r>
    </w:p>
    <w:p w14:paraId="5601E61F">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（3）通过课堂、论坛、讲座、信息网络及其他渠道发表、转发错误观点，或编造散布虚假信息、不良信息；</w:t>
      </w:r>
    </w:p>
    <w:p w14:paraId="68576792">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（4）违反教学纪律，敷衍教学，或擅自从事影响教育教学本职工作的兼职兼薪行为；</w:t>
      </w:r>
    </w:p>
    <w:p w14:paraId="0697F8BB">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（5）要求学生从事与教学、科研、社会服务无关的事宜；</w:t>
      </w:r>
    </w:p>
    <w:p w14:paraId="44866F6A">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（6）与学生发生任何不正当关系，有任何形式的猥亵、性骚扰行为；</w:t>
      </w:r>
    </w:p>
    <w:p w14:paraId="714B7D0B">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（7）抄袭剽窃、篡改侵吞他人学术成果，或滥用学术资源和学术影响；</w:t>
      </w:r>
    </w:p>
    <w:p w14:paraId="06F4266A">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（8）在招生、考试、推优、保研、就业、绩效考核、岗位聘用、职称评聘、评优评奖等工作中徇私舞弊、弄虚作假；</w:t>
      </w:r>
    </w:p>
    <w:p w14:paraId="7AB12DF1">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（9）索要、收受学生及家长财物，参加由学生及家长付费的宴请、旅游、娱乐休闲等活动，或利用家长资源谋取私利；</w:t>
      </w:r>
    </w:p>
    <w:p w14:paraId="714C9CEE">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（10）假公济私，擅自利用学校名义或校名、校徽、专利、场所等资源谋取个人利益；</w:t>
      </w:r>
    </w:p>
    <w:p w14:paraId="217290CD">
      <w:pPr>
        <w:pStyle w:val="13"/>
        <w:shd w:val="clear" w:color="auto" w:fill="auto"/>
        <w:spacing w:before="0" w:after="0" w:line="500" w:lineRule="exact"/>
        <w:ind w:left="60" w:right="4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（11）存在其他违反高校教师职业道德行为规范的行为，经学校师德师风建设委员会认定，应该确定为不合格的情况。</w:t>
      </w:r>
    </w:p>
    <w:p w14:paraId="7DEF8FFF">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lang w:val="en-US" w:eastAsia="zh-CN"/>
        </w:rPr>
        <w:t>三</w:t>
      </w: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rPr>
        <w:t>年度考核等级的基本要求：</w:t>
      </w:r>
    </w:p>
    <w:p w14:paraId="0B2E69E4">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1.</w:t>
      </w:r>
      <w:r>
        <w:rPr>
          <w:rFonts w:hint="eastAsia" w:ascii="仿宋_GB2312" w:eastAsia="仿宋_GB2312" w:hAnsiTheme="minorEastAsia"/>
          <w:color w:val="auto"/>
          <w:sz w:val="28"/>
          <w:szCs w:val="28"/>
        </w:rPr>
        <w:t>年度考核确定为优秀档次应当具备下列条件：</w:t>
      </w:r>
    </w:p>
    <w:p w14:paraId="34DE81B8">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lang w:val="en-US" w:eastAsia="zh-CN"/>
        </w:rPr>
        <w:t>1</w:t>
      </w: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rPr>
        <w:t>思想政治素质高，理想信念坚定，贯彻落实党中央决策部署坚决有力，模范遵守法律法规，恪守职业道德，具有良好社会公德、家庭美德和个人品德；</w:t>
      </w:r>
    </w:p>
    <w:p w14:paraId="5E3A71DB">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履行岗位职责能力强，精通本职业务，与岗位要求相应的专业技术技能或者管理水平高；</w:t>
      </w:r>
    </w:p>
    <w:p w14:paraId="420B86A3">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（3）</w:t>
      </w:r>
      <w:r>
        <w:rPr>
          <w:rFonts w:hint="eastAsia" w:ascii="仿宋_GB2312" w:eastAsia="仿宋_GB2312" w:hAnsiTheme="minorEastAsia"/>
          <w:color w:val="auto"/>
          <w:sz w:val="28"/>
          <w:szCs w:val="28"/>
        </w:rPr>
        <w:t>公共服务意识和工作责任心强，勤勉敬业奉献，改革创新意识强，工作作风好；</w:t>
      </w:r>
    </w:p>
    <w:p w14:paraId="5A7DFCCD">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（4）</w:t>
      </w:r>
      <w:r>
        <w:rPr>
          <w:rFonts w:hint="eastAsia" w:ascii="仿宋_GB2312" w:eastAsia="仿宋_GB2312" w:hAnsiTheme="minorEastAsia"/>
          <w:color w:val="auto"/>
          <w:sz w:val="28"/>
          <w:szCs w:val="28"/>
        </w:rPr>
        <w:t>全面履行岗位职责，高质量地完成各项工作任务，工作实绩突出，对社会或者单位有贡献，服务对象满意度高；</w:t>
      </w:r>
    </w:p>
    <w:p w14:paraId="6CD4AC1A">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lang w:val="en-US" w:eastAsia="zh-CN"/>
        </w:rPr>
        <w:t>5</w:t>
      </w: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rPr>
        <w:t>廉洁从业且在遵守廉洁纪律方面具有模范带头作用。</w:t>
      </w:r>
    </w:p>
    <w:p w14:paraId="5D4BC6E0">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有下列情形之一的，年度考核结果不能确定为优秀档次：</w:t>
      </w:r>
    </w:p>
    <w:p w14:paraId="0B4EE10B">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1</w:t>
      </w:r>
      <w:r>
        <w:rPr>
          <w:rFonts w:hint="eastAsia" w:ascii="仿宋_GB2312" w:eastAsia="仿宋_GB2312" w:hAnsiTheme="minorEastAsia"/>
          <w:color w:val="auto"/>
          <w:sz w:val="28"/>
          <w:szCs w:val="28"/>
        </w:rPr>
        <w:t>）师德考核结果为基本合格或不合格的；</w:t>
      </w:r>
    </w:p>
    <w:p w14:paraId="7627A7C6">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）根据相关规定被认定为责任事故直接责任人的；</w:t>
      </w:r>
    </w:p>
    <w:p w14:paraId="3406CDBA">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3</w:t>
      </w:r>
      <w:r>
        <w:rPr>
          <w:rFonts w:hint="eastAsia" w:ascii="仿宋_GB2312" w:eastAsia="仿宋_GB2312" w:hAnsiTheme="minorEastAsia"/>
          <w:color w:val="auto"/>
          <w:sz w:val="28"/>
          <w:szCs w:val="28"/>
        </w:rPr>
        <w:t>） 受到党纪政纪处分或者组织处理、诫勉、通报批评的；</w:t>
      </w:r>
    </w:p>
    <w:p w14:paraId="6D8BE634">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4</w:t>
      </w:r>
      <w:r>
        <w:rPr>
          <w:rFonts w:hint="eastAsia" w:ascii="仿宋_GB2312" w:eastAsia="仿宋_GB2312" w:hAnsiTheme="minorEastAsia"/>
          <w:color w:val="auto"/>
          <w:sz w:val="28"/>
          <w:szCs w:val="28"/>
        </w:rPr>
        <w:t>）党政管理干部未完成上级及学校规定的干部学习任务的；</w:t>
      </w:r>
    </w:p>
    <w:p w14:paraId="1E52038C">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5</w:t>
      </w:r>
      <w:r>
        <w:rPr>
          <w:rFonts w:hint="eastAsia" w:ascii="仿宋_GB2312" w:eastAsia="仿宋_GB2312" w:hAnsiTheme="minorEastAsia"/>
          <w:color w:val="auto"/>
          <w:sz w:val="28"/>
          <w:szCs w:val="28"/>
        </w:rPr>
        <w:t>）其他考核工作领导小组研究认为不应当确定为优秀档次的情况。</w:t>
      </w:r>
    </w:p>
    <w:p w14:paraId="739368D6">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3.</w:t>
      </w:r>
      <w:r>
        <w:rPr>
          <w:rFonts w:hint="eastAsia" w:ascii="仿宋_GB2312" w:eastAsia="仿宋_GB2312" w:hAnsiTheme="minorEastAsia"/>
          <w:color w:val="auto"/>
          <w:sz w:val="28"/>
          <w:szCs w:val="28"/>
        </w:rPr>
        <w:t>年度考核确定为合格档次应当具备下列条件：</w:t>
      </w:r>
    </w:p>
    <w:p w14:paraId="7766F10C">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（1）</w:t>
      </w:r>
      <w:r>
        <w:rPr>
          <w:rFonts w:hint="eastAsia" w:ascii="仿宋_GB2312" w:eastAsia="仿宋_GB2312" w:hAnsiTheme="minorEastAsia"/>
          <w:color w:val="auto"/>
          <w:sz w:val="28"/>
          <w:szCs w:val="28"/>
        </w:rPr>
        <w:t>思想政治素质较高，能够贯彻落实党中央决策部署，</w:t>
      </w:r>
    </w:p>
    <w:p w14:paraId="5F1DFB2F">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自觉遵守法律法规和职业道德，具有较好社会公德、家庭美德和</w:t>
      </w:r>
    </w:p>
    <w:p w14:paraId="3ED2BDD4">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个人品德；</w:t>
      </w:r>
    </w:p>
    <w:p w14:paraId="5ECFCF9C">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）履行岗位职责能力较强，熟悉本职业务，与岗位要求</w:t>
      </w:r>
    </w:p>
    <w:p w14:paraId="43C279E2">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相应的专业技术技能或者管理水平较高；</w:t>
      </w:r>
    </w:p>
    <w:p w14:paraId="2579C8DB">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3</w:t>
      </w:r>
      <w:r>
        <w:rPr>
          <w:rFonts w:hint="eastAsia" w:ascii="仿宋_GB2312" w:eastAsia="仿宋_GB2312" w:hAnsiTheme="minorEastAsia"/>
          <w:color w:val="auto"/>
          <w:sz w:val="28"/>
          <w:szCs w:val="28"/>
        </w:rPr>
        <w:t>）公共服务意识和工作责任心较强，工作认真负责，工</w:t>
      </w:r>
    </w:p>
    <w:p w14:paraId="5EB98C43">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作作风较好；</w:t>
      </w:r>
    </w:p>
    <w:p w14:paraId="1539753D">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4</w:t>
      </w:r>
      <w:r>
        <w:rPr>
          <w:rFonts w:hint="eastAsia" w:ascii="仿宋_GB2312" w:eastAsia="仿宋_GB2312" w:hAnsiTheme="minorEastAsia"/>
          <w:color w:val="auto"/>
          <w:sz w:val="28"/>
          <w:szCs w:val="28"/>
        </w:rPr>
        <w:t>）能够履行岗位职责，较好地完成工作任务，服务对象</w:t>
      </w:r>
    </w:p>
    <w:p w14:paraId="037F2A0A">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满意度较高；</w:t>
      </w:r>
    </w:p>
    <w:p w14:paraId="48F3EA51">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5</w:t>
      </w:r>
      <w:r>
        <w:rPr>
          <w:rFonts w:hint="eastAsia" w:ascii="仿宋_GB2312" w:eastAsia="仿宋_GB2312" w:hAnsiTheme="minorEastAsia"/>
          <w:color w:val="auto"/>
          <w:sz w:val="28"/>
          <w:szCs w:val="28"/>
        </w:rPr>
        <w:t>）廉洁从业。</w:t>
      </w:r>
    </w:p>
    <w:p w14:paraId="13F6A278">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4.</w:t>
      </w:r>
      <w:r>
        <w:rPr>
          <w:rFonts w:hint="eastAsia" w:ascii="仿宋_GB2312" w:eastAsia="仿宋_GB2312" w:hAnsiTheme="minorEastAsia"/>
          <w:color w:val="auto"/>
          <w:sz w:val="28"/>
          <w:szCs w:val="28"/>
        </w:rPr>
        <w:t>有下列情形之一的，年度考核应当确定为基本合格档次：</w:t>
      </w:r>
    </w:p>
    <w:p w14:paraId="0874B115">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1</w:t>
      </w:r>
      <w:r>
        <w:rPr>
          <w:rFonts w:hint="eastAsia" w:ascii="仿宋_GB2312" w:eastAsia="仿宋_GB2312" w:hAnsiTheme="minorEastAsia"/>
          <w:color w:val="auto"/>
          <w:sz w:val="28"/>
          <w:szCs w:val="28"/>
        </w:rPr>
        <w:t>）思想政治素质一般，在贯彻落实党中央决策部署以及</w:t>
      </w:r>
    </w:p>
    <w:p w14:paraId="4C796735">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遵守职业道德、社会公德、家庭美德、个人品德等方面存在明显</w:t>
      </w:r>
    </w:p>
    <w:p w14:paraId="3D31119F">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不足；</w:t>
      </w:r>
    </w:p>
    <w:p w14:paraId="47B9B66A">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）履行岗位职责能力较弱，与岗位要求相应的专业技术</w:t>
      </w:r>
    </w:p>
    <w:p w14:paraId="1088F592">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技能或者管理水平较低；</w:t>
      </w:r>
    </w:p>
    <w:p w14:paraId="6489F6AA">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3</w:t>
      </w:r>
      <w:r>
        <w:rPr>
          <w:rFonts w:hint="eastAsia" w:ascii="仿宋_GB2312" w:eastAsia="仿宋_GB2312" w:hAnsiTheme="minorEastAsia"/>
          <w:color w:val="auto"/>
          <w:sz w:val="28"/>
          <w:szCs w:val="28"/>
        </w:rPr>
        <w:t>）公共服务意识和工作责任心一般，工作纪律性不强，</w:t>
      </w:r>
    </w:p>
    <w:p w14:paraId="683D5473">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工作消极，或者工作作风方面存在明显不足；</w:t>
      </w:r>
    </w:p>
    <w:p w14:paraId="01AF7BA6">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4</w:t>
      </w:r>
      <w:r>
        <w:rPr>
          <w:rFonts w:hint="eastAsia" w:ascii="仿宋_GB2312" w:eastAsia="仿宋_GB2312" w:hAnsiTheme="minorEastAsia"/>
          <w:color w:val="auto"/>
          <w:sz w:val="28"/>
          <w:szCs w:val="28"/>
        </w:rPr>
        <w:t>）能够基本履行岗位职责、完成工作任务，但完成工作的数量不足、质量和效率不高，或者在工作中有一定的失误，或者服务对象满意度较低；</w:t>
      </w:r>
    </w:p>
    <w:p w14:paraId="58632BF9">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5</w:t>
      </w:r>
      <w:r>
        <w:rPr>
          <w:rFonts w:hint="eastAsia" w:ascii="仿宋_GB2312" w:eastAsia="仿宋_GB2312" w:hAnsiTheme="minorEastAsia"/>
          <w:color w:val="auto"/>
          <w:sz w:val="28"/>
          <w:szCs w:val="28"/>
        </w:rPr>
        <w:t>）能够基本做到廉洁从业，但某些方面存在不足。</w:t>
      </w:r>
    </w:p>
    <w:p w14:paraId="04D18F42">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5.</w:t>
      </w:r>
      <w:r>
        <w:rPr>
          <w:rFonts w:hint="eastAsia" w:ascii="仿宋_GB2312" w:eastAsia="仿宋_GB2312" w:hAnsiTheme="minorEastAsia"/>
          <w:color w:val="auto"/>
          <w:sz w:val="28"/>
          <w:szCs w:val="28"/>
        </w:rPr>
        <w:t>有下列情形之一的，年度考核应当确定为不合格档次：</w:t>
      </w:r>
    </w:p>
    <w:p w14:paraId="11DF5665">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1</w:t>
      </w:r>
      <w:r>
        <w:rPr>
          <w:rFonts w:hint="eastAsia" w:ascii="仿宋_GB2312" w:eastAsia="仿宋_GB2312" w:hAnsiTheme="minorEastAsia"/>
          <w:color w:val="auto"/>
          <w:sz w:val="28"/>
          <w:szCs w:val="28"/>
        </w:rPr>
        <w:t>）思想政治素质较差，在贯彻落实党中央决策部署以及</w:t>
      </w:r>
    </w:p>
    <w:p w14:paraId="6DD5BEEC">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职业道德、社会公德、家庭美德、个人品德等方面存在严重问题；</w:t>
      </w:r>
    </w:p>
    <w:p w14:paraId="054ECBCA">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）业务素质和工作能力不能适应岗位要求；</w:t>
      </w:r>
    </w:p>
    <w:p w14:paraId="3F7443DC">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3</w:t>
      </w:r>
      <w:r>
        <w:rPr>
          <w:rFonts w:hint="eastAsia" w:ascii="仿宋_GB2312" w:eastAsia="仿宋_GB2312" w:hAnsiTheme="minorEastAsia"/>
          <w:color w:val="auto"/>
          <w:sz w:val="28"/>
          <w:szCs w:val="28"/>
        </w:rPr>
        <w:t>）公共服务意识和工作责任心缺失，工作不担当、不作</w:t>
      </w:r>
    </w:p>
    <w:p w14:paraId="79D3C0E6">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为，或者工作作风差；</w:t>
      </w:r>
    </w:p>
    <w:p w14:paraId="16F408F7">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4</w:t>
      </w:r>
      <w:r>
        <w:rPr>
          <w:rFonts w:hint="eastAsia" w:ascii="仿宋_GB2312" w:eastAsia="仿宋_GB2312" w:hAnsiTheme="minorEastAsia"/>
          <w:color w:val="auto"/>
          <w:sz w:val="28"/>
          <w:szCs w:val="28"/>
        </w:rPr>
        <w:t>）不履行岗位职责、未能完成工作任务，或者在工作中</w:t>
      </w:r>
    </w:p>
    <w:p w14:paraId="2B3559B9">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因严重失职失误造成重大损失或者恶劣社会影响；</w:t>
      </w:r>
    </w:p>
    <w:p w14:paraId="4113339A">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5</w:t>
      </w:r>
      <w:r>
        <w:rPr>
          <w:rFonts w:hint="eastAsia" w:ascii="仿宋_GB2312" w:eastAsia="仿宋_GB2312" w:hAnsiTheme="minorEastAsia"/>
          <w:color w:val="auto"/>
          <w:sz w:val="28"/>
          <w:szCs w:val="28"/>
        </w:rPr>
        <w:t>）在廉洁从业方面存在问题，且情形较为严重；</w:t>
      </w:r>
    </w:p>
    <w:p w14:paraId="6FC8FA25">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6</w:t>
      </w:r>
      <w:r>
        <w:rPr>
          <w:rFonts w:hint="eastAsia" w:ascii="仿宋_GB2312" w:eastAsia="仿宋_GB2312" w:hAnsiTheme="minorEastAsia"/>
          <w:color w:val="auto"/>
          <w:sz w:val="28"/>
          <w:szCs w:val="28"/>
        </w:rPr>
        <w:t>）受到党纪政纪处分，根据有关规定应确定为不合格档</w:t>
      </w:r>
    </w:p>
    <w:p w14:paraId="11F219EF">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次的；</w:t>
      </w:r>
    </w:p>
    <w:p w14:paraId="4125B482">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7</w:t>
      </w:r>
      <w:r>
        <w:rPr>
          <w:rFonts w:hint="eastAsia" w:ascii="仿宋_GB2312" w:eastAsia="仿宋_GB2312" w:hAnsiTheme="minorEastAsia"/>
          <w:color w:val="auto"/>
          <w:sz w:val="28"/>
          <w:szCs w:val="28"/>
        </w:rPr>
        <w:t>）考核年度内旷工 3 个工作日及以上的；</w:t>
      </w:r>
    </w:p>
    <w:p w14:paraId="4EDD3096">
      <w:pPr>
        <w:pStyle w:val="13"/>
        <w:shd w:val="clear" w:color="auto" w:fill="auto"/>
        <w:spacing w:before="0" w:after="0" w:line="500" w:lineRule="exact"/>
        <w:ind w:left="6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w:t>
      </w:r>
      <w:r>
        <w:rPr>
          <w:rFonts w:hint="eastAsia" w:ascii="仿宋_GB2312" w:eastAsia="仿宋_GB2312" w:hAnsiTheme="minorEastAsia"/>
          <w:color w:val="auto"/>
          <w:sz w:val="28"/>
          <w:szCs w:val="28"/>
          <w:lang w:val="en-US" w:eastAsia="zh-CN"/>
        </w:rPr>
        <w:t>8</w:t>
      </w:r>
      <w:r>
        <w:rPr>
          <w:rFonts w:hint="eastAsia" w:ascii="仿宋_GB2312" w:eastAsia="仿宋_GB2312" w:hAnsiTheme="minorEastAsia"/>
          <w:color w:val="auto"/>
          <w:sz w:val="28"/>
          <w:szCs w:val="28"/>
        </w:rPr>
        <w:t>）其他考核工作领导小组研究认为应确定为不合格档次的情形。</w:t>
      </w:r>
    </w:p>
    <w:p w14:paraId="7E02C79A">
      <w:pPr>
        <w:pStyle w:val="13"/>
        <w:shd w:val="clear" w:color="auto" w:fill="auto"/>
        <w:spacing w:before="0" w:after="0" w:line="500" w:lineRule="exact"/>
        <w:ind w:left="60" w:right="40" w:firstLine="562" w:firstLineChars="200"/>
        <w:jc w:val="both"/>
        <w:rPr>
          <w:rFonts w:ascii="仿宋_GB2312" w:eastAsia="仿宋_GB2312" w:hAnsiTheme="minorEastAsia"/>
          <w:b/>
          <w:color w:val="auto"/>
          <w:sz w:val="28"/>
          <w:szCs w:val="28"/>
        </w:rPr>
      </w:pPr>
      <w:r>
        <w:rPr>
          <w:rFonts w:hint="eastAsia" w:ascii="仿宋_GB2312" w:eastAsia="仿宋_GB2312" w:hAnsiTheme="minorEastAsia"/>
          <w:b/>
          <w:color w:val="auto"/>
          <w:sz w:val="28"/>
          <w:szCs w:val="28"/>
        </w:rPr>
        <w:t>五、考核结果的应用</w:t>
      </w:r>
    </w:p>
    <w:p w14:paraId="0BCE1FD5">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坚持考用结合，教职工年度考核结果将与选拔任用、培养教育、管理监督、激励约束、问责追责等相结合，作为调整岗位、职务、职员等级、工资和评定职称、奖励，以及变更、续订、解除、终止聘用（任）合同等的依据。</w:t>
      </w:r>
    </w:p>
    <w:p w14:paraId="6DFA95C7">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lang w:val="en-US" w:eastAsia="zh-CN"/>
        </w:rPr>
        <w:t>一</w:t>
      </w: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rPr>
        <w:t>年度考核被确定为合格及以上档次的，按照下列规定办理：</w:t>
      </w:r>
    </w:p>
    <w:p w14:paraId="37B10FA9">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1.</w:t>
      </w:r>
      <w:r>
        <w:rPr>
          <w:rFonts w:hint="eastAsia" w:ascii="仿宋_GB2312" w:eastAsia="仿宋_GB2312" w:hAnsiTheme="minorEastAsia"/>
          <w:color w:val="auto"/>
          <w:sz w:val="28"/>
          <w:szCs w:val="28"/>
        </w:rPr>
        <w:t>增加一级薪级工资；</w:t>
      </w:r>
    </w:p>
    <w:p w14:paraId="7C2B3726">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按照有关规定发放绩效工资；</w:t>
      </w:r>
    </w:p>
    <w:p w14:paraId="1D76579E">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3.</w:t>
      </w:r>
      <w:r>
        <w:rPr>
          <w:rFonts w:hint="eastAsia" w:ascii="仿宋_GB2312" w:eastAsia="仿宋_GB2312" w:hAnsiTheme="minorEastAsia"/>
          <w:color w:val="auto"/>
          <w:sz w:val="28"/>
          <w:szCs w:val="28"/>
        </w:rPr>
        <w:t>本考核年度计算为现聘岗位（职员）等级的任职年限。</w:t>
      </w:r>
    </w:p>
    <w:p w14:paraId="0CF65E97">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其中，年度考核被确定为优秀档次的，在绩效工资分配时，同等条件下可予以倾斜；在岗位晋升、职称评聘时，同等条件下可优先考虑。</w:t>
      </w:r>
    </w:p>
    <w:p w14:paraId="2C75CAC1">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lang w:val="en-US" w:eastAsia="zh-CN"/>
        </w:rPr>
        <w:t>二</w:t>
      </w: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rPr>
        <w:t>年度考核被确定为基本合格档次的，按照下列规定办理：</w:t>
      </w:r>
    </w:p>
    <w:p w14:paraId="12E4BA16">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1.</w:t>
      </w:r>
      <w:r>
        <w:rPr>
          <w:rFonts w:hint="eastAsia" w:ascii="仿宋_GB2312" w:eastAsia="仿宋_GB2312" w:hAnsiTheme="minorEastAsia"/>
          <w:color w:val="auto"/>
          <w:sz w:val="28"/>
          <w:szCs w:val="28"/>
        </w:rPr>
        <w:t>责令作出书面检查，限期改进；</w:t>
      </w:r>
    </w:p>
    <w:p w14:paraId="5CF7C024">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不得增加薪级工资；</w:t>
      </w:r>
    </w:p>
    <w:p w14:paraId="0F9CE01B">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3.</w:t>
      </w:r>
      <w:r>
        <w:rPr>
          <w:rFonts w:hint="eastAsia" w:ascii="仿宋_GB2312" w:eastAsia="仿宋_GB2312" w:hAnsiTheme="minorEastAsia"/>
          <w:color w:val="auto"/>
          <w:sz w:val="28"/>
          <w:szCs w:val="28"/>
        </w:rPr>
        <w:t>相应核减年终奖励性绩效，年薪制人员扣发当年度年薪总额的10%；</w:t>
      </w:r>
    </w:p>
    <w:p w14:paraId="43104B86">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4.</w:t>
      </w:r>
      <w:r>
        <w:rPr>
          <w:rFonts w:hint="eastAsia" w:ascii="仿宋_GB2312" w:eastAsia="仿宋_GB2312" w:hAnsiTheme="minorEastAsia"/>
          <w:color w:val="auto"/>
          <w:sz w:val="28"/>
          <w:szCs w:val="28"/>
        </w:rPr>
        <w:t>本考核年度不计算为现聘岗位（职员）等级的任职年限，下一考核年度内不得晋升岗位（职员）等级；</w:t>
      </w:r>
    </w:p>
    <w:p w14:paraId="1EA15E02">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5.</w:t>
      </w:r>
      <w:r>
        <w:rPr>
          <w:rFonts w:hint="eastAsia" w:ascii="仿宋_GB2312" w:eastAsia="仿宋_GB2312" w:hAnsiTheme="minorEastAsia"/>
          <w:color w:val="auto"/>
          <w:sz w:val="28"/>
          <w:szCs w:val="28"/>
        </w:rPr>
        <w:t>连续两年被确定为基本合格档次的，予以组织调整或者组织处理。</w:t>
      </w:r>
    </w:p>
    <w:p w14:paraId="2D0B95A3">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lang w:val="en-US" w:eastAsia="zh-CN"/>
        </w:rPr>
        <w:t>三</w:t>
      </w: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rPr>
        <w:t>年度考核被确定为不合格档次的，按照下列规定办理：</w:t>
      </w:r>
    </w:p>
    <w:p w14:paraId="3525C4BD">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00" w:lineRule="exact"/>
        <w:ind w:left="62" w:right="40" w:firstLine="560" w:firstLineChars="200"/>
        <w:jc w:val="both"/>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1.</w:t>
      </w:r>
      <w:r>
        <w:rPr>
          <w:rFonts w:hint="eastAsia" w:ascii="仿宋_GB2312" w:eastAsia="仿宋_GB2312" w:hAnsiTheme="minorEastAsia"/>
          <w:color w:val="auto"/>
          <w:sz w:val="28"/>
          <w:szCs w:val="28"/>
        </w:rPr>
        <w:t>不得增加薪级工资；</w:t>
      </w:r>
    </w:p>
    <w:p w14:paraId="2E102F53">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00" w:lineRule="exact"/>
        <w:ind w:left="62" w:right="40" w:firstLine="560" w:firstLineChars="200"/>
        <w:jc w:val="both"/>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扣发年终奖励性绩效，年薪制人员扣发当年度年薪总额</w:t>
      </w:r>
      <w:r>
        <w:rPr>
          <w:rFonts w:hint="eastAsia" w:ascii="仿宋_GB2312" w:eastAsia="仿宋_GB2312" w:hAnsiTheme="minorEastAsia"/>
          <w:color w:val="auto"/>
          <w:sz w:val="28"/>
          <w:szCs w:val="28"/>
          <w:lang w:val="en-US" w:eastAsia="zh-CN"/>
        </w:rPr>
        <w:t>的</w:t>
      </w:r>
      <w:r>
        <w:rPr>
          <w:rFonts w:hint="eastAsia" w:ascii="仿宋_GB2312" w:eastAsia="仿宋_GB2312" w:hAnsiTheme="minorEastAsia"/>
          <w:color w:val="auto"/>
          <w:sz w:val="28"/>
          <w:szCs w:val="28"/>
        </w:rPr>
        <w:t>20%；</w:t>
      </w:r>
    </w:p>
    <w:p w14:paraId="7432188E">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3.</w:t>
      </w:r>
      <w:r>
        <w:rPr>
          <w:rFonts w:hint="eastAsia" w:ascii="仿宋_GB2312" w:eastAsia="仿宋_GB2312" w:hAnsiTheme="minorEastAsia"/>
          <w:color w:val="auto"/>
          <w:sz w:val="28"/>
          <w:szCs w:val="28"/>
        </w:rPr>
        <w:t>向低一级岗位（职员）等级调整；</w:t>
      </w:r>
    </w:p>
    <w:p w14:paraId="445E18F6">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4.</w:t>
      </w:r>
      <w:r>
        <w:rPr>
          <w:rFonts w:hint="eastAsia" w:ascii="仿宋_GB2312" w:eastAsia="仿宋_GB2312" w:hAnsiTheme="minorEastAsia"/>
          <w:color w:val="auto"/>
          <w:sz w:val="28"/>
          <w:szCs w:val="28"/>
        </w:rPr>
        <w:t>本考核年度不计算为现聘岗位（职员）等级的任职年限；</w:t>
      </w:r>
    </w:p>
    <w:p w14:paraId="167E604B">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5.</w:t>
      </w:r>
      <w:r>
        <w:rPr>
          <w:rFonts w:hint="eastAsia" w:ascii="仿宋_GB2312" w:eastAsia="仿宋_GB2312" w:hAnsiTheme="minorEastAsia"/>
          <w:color w:val="auto"/>
          <w:sz w:val="28"/>
          <w:szCs w:val="28"/>
        </w:rPr>
        <w:t>被确定为不合格档次且不同意调整工作岗位，或者连续两年被确定为不合格档次的，可以按规定解除聘用（任）合同。</w:t>
      </w:r>
    </w:p>
    <w:p w14:paraId="4EE33FD8">
      <w:pPr>
        <w:pStyle w:val="13"/>
        <w:shd w:val="clear" w:color="auto" w:fill="auto"/>
        <w:spacing w:before="0" w:after="0" w:line="500" w:lineRule="exact"/>
        <w:ind w:left="60" w:right="40" w:firstLine="560" w:firstLineChars="200"/>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其中，受处理、处分时已按规定降低岗位等级且当年年度考核被确定为不合格档次的，为避免重复处罚，不再向低一级岗位（职员）等级调整。</w:t>
      </w:r>
    </w:p>
    <w:p w14:paraId="4D64D6E0">
      <w:pPr>
        <w:pStyle w:val="13"/>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00" w:lineRule="exact"/>
        <w:ind w:right="40" w:rightChars="0" w:firstLine="560" w:firstLineChars="200"/>
        <w:jc w:val="both"/>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lang w:val="en-US" w:eastAsia="zh-CN"/>
        </w:rPr>
        <w:t>四</w:t>
      </w: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rPr>
        <w:t>年度考核不确定档次的，按照下列规定办理：</w:t>
      </w:r>
    </w:p>
    <w:p w14:paraId="6F6E3FD1">
      <w:pPr>
        <w:pStyle w:val="13"/>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00" w:lineRule="exact"/>
        <w:ind w:right="40" w:rightChars="0" w:firstLine="560" w:firstLineChars="200"/>
        <w:jc w:val="both"/>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1.</w:t>
      </w:r>
      <w:r>
        <w:rPr>
          <w:rFonts w:hint="eastAsia" w:ascii="仿宋_GB2312" w:eastAsia="仿宋_GB2312" w:hAnsiTheme="minorEastAsia"/>
          <w:color w:val="auto"/>
          <w:sz w:val="28"/>
          <w:szCs w:val="28"/>
        </w:rPr>
        <w:t>不得增加薪级工资；</w:t>
      </w:r>
    </w:p>
    <w:p w14:paraId="3951B20C">
      <w:pPr>
        <w:pStyle w:val="13"/>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00" w:lineRule="exact"/>
        <w:ind w:right="40" w:rightChars="0" w:firstLine="560" w:firstLineChars="200"/>
        <w:jc w:val="both"/>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2.</w:t>
      </w:r>
      <w:r>
        <w:rPr>
          <w:rFonts w:hint="eastAsia" w:ascii="仿宋_GB2312" w:eastAsia="仿宋_GB2312" w:hAnsiTheme="minorEastAsia"/>
          <w:color w:val="auto"/>
          <w:sz w:val="28"/>
          <w:szCs w:val="28"/>
        </w:rPr>
        <w:t>视情况相应核减绩效工资，涉嫌违纪违法被立案审查调查尚未结案的，不发放年终奖励性绩效，结案后根据其考核档次补订情况予以处理；</w:t>
      </w:r>
    </w:p>
    <w:p w14:paraId="106E672B">
      <w:pPr>
        <w:pStyle w:val="13"/>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00" w:lineRule="exact"/>
        <w:ind w:right="40" w:rightChars="0" w:firstLine="560" w:firstLineChars="200"/>
        <w:jc w:val="both"/>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lang w:val="en-US" w:eastAsia="zh-CN"/>
        </w:rPr>
        <w:t>3.</w:t>
      </w:r>
      <w:r>
        <w:rPr>
          <w:rFonts w:hint="eastAsia" w:ascii="仿宋_GB2312" w:eastAsia="仿宋_GB2312" w:hAnsiTheme="minorEastAsia"/>
          <w:color w:val="auto"/>
          <w:sz w:val="28"/>
          <w:szCs w:val="28"/>
        </w:rPr>
        <w:t>本考核年度不计算为现聘岗位（职员）等级的任职年限，连续两年不确定档次的，视情况调整工作岗位。</w:t>
      </w:r>
    </w:p>
    <w:p w14:paraId="2AA814BE">
      <w:pPr>
        <w:pStyle w:val="13"/>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500" w:lineRule="exact"/>
        <w:ind w:right="40" w:rightChars="0" w:firstLine="560" w:firstLineChars="200"/>
        <w:jc w:val="both"/>
        <w:textAlignment w:val="auto"/>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教职工年度考核材料存入本人人事档案。考核结果与教职工评选先进活动、开展奖励表彰工作相结合，在年度考核结果为优秀档次的教职工中评出学校优秀教师、先进工作者，年度考核结果为基本合格或不合格档次的，取消校内外评奖推优资格。</w:t>
      </w:r>
    </w:p>
    <w:p w14:paraId="5BB99EB8">
      <w:pPr>
        <w:pStyle w:val="18"/>
        <w:numPr>
          <w:ilvl w:val="0"/>
          <w:numId w:val="2"/>
        </w:numPr>
        <w:shd w:val="clear" w:color="auto" w:fill="auto"/>
        <w:spacing w:line="500" w:lineRule="exact"/>
        <w:ind w:left="20" w:firstLine="562" w:firstLineChars="200"/>
        <w:jc w:val="both"/>
        <w:rPr>
          <w:rFonts w:hint="eastAsia" w:ascii="仿宋_GB2312" w:eastAsia="仿宋_GB2312" w:hAnsiTheme="minorEastAsia"/>
          <w:b/>
          <w:color w:val="auto"/>
          <w:sz w:val="28"/>
          <w:szCs w:val="28"/>
        </w:rPr>
      </w:pPr>
      <w:r>
        <w:rPr>
          <w:rFonts w:hint="eastAsia" w:ascii="仿宋_GB2312" w:eastAsia="仿宋_GB2312" w:hAnsiTheme="minorEastAsia"/>
          <w:b/>
          <w:color w:val="auto"/>
          <w:sz w:val="28"/>
          <w:szCs w:val="28"/>
        </w:rPr>
        <w:t>考核程序</w:t>
      </w:r>
    </w:p>
    <w:p w14:paraId="4E959784">
      <w:pPr>
        <w:pStyle w:val="18"/>
        <w:numPr>
          <w:ilvl w:val="0"/>
          <w:numId w:val="3"/>
        </w:numPr>
        <w:shd w:val="clear" w:color="auto" w:fill="auto"/>
        <w:spacing w:line="500" w:lineRule="exact"/>
        <w:jc w:val="both"/>
        <w:rPr>
          <w:rFonts w:hint="eastAsia" w:ascii="仿宋_GB2312" w:eastAsia="仿宋_GB2312" w:hAnsiTheme="minorEastAsia"/>
          <w:color w:val="auto"/>
          <w:sz w:val="28"/>
          <w:szCs w:val="28"/>
        </w:rPr>
      </w:pPr>
      <w:r>
        <w:rPr>
          <w:rFonts w:hint="eastAsia" w:ascii="仿宋_GB2312" w:eastAsia="仿宋_GB2312" w:hAnsiTheme="minorEastAsia"/>
          <w:color w:val="auto"/>
          <w:sz w:val="28"/>
          <w:szCs w:val="28"/>
        </w:rPr>
        <w:t>各类人员按类分别填写年度工作考核表。</w:t>
      </w:r>
    </w:p>
    <w:p w14:paraId="397CA915">
      <w:pPr>
        <w:pStyle w:val="18"/>
        <w:numPr>
          <w:ilvl w:val="0"/>
          <w:numId w:val="3"/>
        </w:numPr>
        <w:shd w:val="clear" w:color="auto" w:fill="auto"/>
        <w:spacing w:line="500" w:lineRule="exact"/>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各考核单位组织进行个人年度工作小结和交流，民主测评，审核个人年度工作考核表，根据考核要求及考核实施细则确定个人师德考核与年度考核等级并向教职工本人反馈考评意见。</w:t>
      </w:r>
    </w:p>
    <w:p w14:paraId="012CC0C4">
      <w:pPr>
        <w:pStyle w:val="18"/>
        <w:numPr>
          <w:ilvl w:val="0"/>
          <w:numId w:val="3"/>
        </w:numPr>
        <w:shd w:val="clear" w:color="auto" w:fill="auto"/>
        <w:spacing w:line="500" w:lineRule="exact"/>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各考核单位核定考核等级，推荐校级优秀教师、先进工作者候选人。</w:t>
      </w:r>
    </w:p>
    <w:p w14:paraId="6B43F9D4">
      <w:pPr>
        <w:pStyle w:val="18"/>
        <w:numPr>
          <w:ilvl w:val="0"/>
          <w:numId w:val="3"/>
        </w:numPr>
        <w:shd w:val="clear" w:color="auto" w:fill="auto"/>
        <w:spacing w:line="500" w:lineRule="exact"/>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各考核单位向学院报送个人年度考核表和考核结果。</w:t>
      </w:r>
    </w:p>
    <w:p w14:paraId="55889E69">
      <w:pPr>
        <w:pStyle w:val="18"/>
        <w:numPr>
          <w:ilvl w:val="0"/>
          <w:numId w:val="3"/>
        </w:numPr>
        <w:shd w:val="clear" w:color="auto" w:fill="auto"/>
        <w:spacing w:line="500" w:lineRule="exact"/>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学院考核工作小组审核各单位报送的考核结果。</w:t>
      </w:r>
    </w:p>
    <w:p w14:paraId="073094C1">
      <w:pPr>
        <w:pStyle w:val="18"/>
        <w:numPr>
          <w:ilvl w:val="0"/>
          <w:numId w:val="3"/>
        </w:numPr>
        <w:shd w:val="clear" w:color="auto" w:fill="auto"/>
        <w:spacing w:line="500" w:lineRule="exact"/>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考核材料上报人事处，存入个人人事档案。</w:t>
      </w:r>
    </w:p>
    <w:p w14:paraId="4F9125E3">
      <w:pPr>
        <w:pStyle w:val="18"/>
        <w:shd w:val="clear" w:color="auto" w:fill="auto"/>
        <w:spacing w:line="500" w:lineRule="exact"/>
        <w:ind w:left="20" w:firstLine="562" w:firstLineChars="200"/>
        <w:jc w:val="both"/>
        <w:rPr>
          <w:rFonts w:ascii="仿宋_GB2312" w:eastAsia="仿宋_GB2312" w:hAnsiTheme="minorEastAsia"/>
          <w:b/>
          <w:color w:val="auto"/>
          <w:sz w:val="28"/>
          <w:szCs w:val="28"/>
        </w:rPr>
      </w:pPr>
      <w:r>
        <w:rPr>
          <w:rFonts w:hint="eastAsia" w:ascii="仿宋_GB2312" w:eastAsia="仿宋_GB2312" w:hAnsiTheme="minorEastAsia"/>
          <w:b/>
          <w:color w:val="auto"/>
          <w:sz w:val="28"/>
          <w:szCs w:val="28"/>
        </w:rPr>
        <w:t>七、反馈和申诉</w:t>
      </w:r>
    </w:p>
    <w:p w14:paraId="6A419377">
      <w:pPr>
        <w:pStyle w:val="13"/>
        <w:shd w:val="clear" w:color="auto" w:fill="auto"/>
        <w:spacing w:before="0" w:after="0" w:line="500" w:lineRule="exact"/>
        <w:ind w:left="20" w:right="360" w:firstLine="560" w:firstLineChars="200"/>
        <w:jc w:val="both"/>
        <w:rPr>
          <w:rFonts w:ascii="仿宋_GB2312" w:eastAsia="仿宋_GB2312" w:hAnsiTheme="minorEastAsia"/>
          <w:color w:val="auto"/>
          <w:sz w:val="28"/>
          <w:szCs w:val="28"/>
        </w:rPr>
      </w:pPr>
      <w:ins w:id="0" w:author="肚腩" w:date="2025-12-22T16:07:26Z">
        <w:r>
          <w:rPr>
            <w:rFonts w:hint="eastAsia" w:ascii="仿宋_GB2312" w:eastAsia="仿宋_GB2312" w:hAnsiTheme="minorEastAsia"/>
            <w:color w:val="auto"/>
            <w:sz w:val="28"/>
            <w:szCs w:val="28"/>
            <w:lang w:val="en-US" w:eastAsia="zh-CN"/>
          </w:rPr>
          <w:t>各系</w:t>
        </w:r>
      </w:ins>
      <w:ins w:id="1" w:author="肚腩" w:date="2025-12-22T16:07:27Z">
        <w:r>
          <w:rPr>
            <w:rFonts w:hint="eastAsia" w:ascii="仿宋_GB2312" w:eastAsia="仿宋_GB2312" w:hAnsiTheme="minorEastAsia"/>
            <w:color w:val="auto"/>
            <w:sz w:val="28"/>
            <w:szCs w:val="28"/>
            <w:lang w:val="en-US" w:eastAsia="zh-CN"/>
          </w:rPr>
          <w:t>（</w:t>
        </w:r>
      </w:ins>
      <w:ins w:id="2" w:author="肚腩" w:date="2025-12-22T16:07:29Z">
        <w:r>
          <w:rPr>
            <w:rFonts w:hint="eastAsia" w:ascii="仿宋_GB2312" w:eastAsia="仿宋_GB2312" w:hAnsiTheme="minorEastAsia"/>
            <w:color w:val="auto"/>
            <w:sz w:val="28"/>
            <w:szCs w:val="28"/>
            <w:lang w:val="en-US" w:eastAsia="zh-CN"/>
          </w:rPr>
          <w:t>室</w:t>
        </w:r>
      </w:ins>
      <w:ins w:id="3" w:author="肚腩" w:date="2025-12-22T16:07:27Z">
        <w:r>
          <w:rPr>
            <w:rFonts w:hint="eastAsia" w:ascii="仿宋_GB2312" w:eastAsia="仿宋_GB2312" w:hAnsiTheme="minorEastAsia"/>
            <w:color w:val="auto"/>
            <w:sz w:val="28"/>
            <w:szCs w:val="28"/>
            <w:lang w:val="en-US" w:eastAsia="zh-CN"/>
          </w:rPr>
          <w:t>）</w:t>
        </w:r>
      </w:ins>
      <w:r>
        <w:rPr>
          <w:rFonts w:hint="eastAsia" w:ascii="仿宋_GB2312" w:eastAsia="仿宋_GB2312" w:hAnsiTheme="minorEastAsia"/>
          <w:color w:val="auto"/>
          <w:sz w:val="28"/>
          <w:szCs w:val="28"/>
        </w:rPr>
        <w:t>在确定考核等级以后，应及时将确定为基本合格和不合格人员的考核结果及对其今后工作的建议书面通知本人，被考核者对考核结果如有异议，可在接到书面通知一周内向学院提出不同意见或向学校考核工作领导小组办公室提出申诉。学</w:t>
      </w:r>
      <w:ins w:id="4" w:author="肚腩" w:date="2025-12-22T16:07:40Z">
        <w:r>
          <w:rPr>
            <w:rFonts w:hint="eastAsia" w:ascii="仿宋_GB2312" w:eastAsia="仿宋_GB2312" w:hAnsiTheme="minorEastAsia"/>
            <w:color w:val="auto"/>
            <w:sz w:val="28"/>
            <w:szCs w:val="28"/>
            <w:lang w:val="en-US" w:eastAsia="zh-CN"/>
          </w:rPr>
          <w:t>院</w:t>
        </w:r>
      </w:ins>
      <w:r>
        <w:rPr>
          <w:rFonts w:hint="eastAsia" w:ascii="仿宋_GB2312" w:eastAsia="仿宋_GB2312" w:hAnsiTheme="minorEastAsia"/>
          <w:color w:val="auto"/>
          <w:sz w:val="28"/>
          <w:szCs w:val="28"/>
        </w:rPr>
        <w:t>考核工作领导小组讨论后形成的考核结论将作为考核的最终结果。</w:t>
      </w:r>
    </w:p>
    <w:p w14:paraId="74E11AEA">
      <w:pPr>
        <w:pStyle w:val="18"/>
        <w:shd w:val="clear" w:color="auto" w:fill="auto"/>
        <w:spacing w:line="500" w:lineRule="exact"/>
        <w:ind w:firstLine="562" w:firstLineChars="200"/>
        <w:jc w:val="both"/>
        <w:rPr>
          <w:rFonts w:ascii="仿宋_GB2312" w:eastAsia="仿宋_GB2312" w:hAnsiTheme="minorEastAsia"/>
          <w:b/>
          <w:color w:val="auto"/>
          <w:sz w:val="28"/>
          <w:szCs w:val="28"/>
        </w:rPr>
      </w:pPr>
      <w:r>
        <w:rPr>
          <w:rFonts w:hint="eastAsia" w:ascii="仿宋_GB2312" w:eastAsia="仿宋_GB2312" w:hAnsiTheme="minorEastAsia"/>
          <w:b/>
          <w:color w:val="auto"/>
          <w:sz w:val="28"/>
          <w:szCs w:val="28"/>
        </w:rPr>
        <w:t>八、附则</w:t>
      </w:r>
    </w:p>
    <w:p w14:paraId="1146E826">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00" w:lineRule="exact"/>
        <w:ind w:firstLine="560" w:firstLineChars="200"/>
        <w:jc w:val="both"/>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lang w:val="en-US" w:eastAsia="zh-CN"/>
        </w:rPr>
        <w:t>一</w:t>
      </w: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rPr>
        <w:t>本实施办法由学院教职工师德考核及年度考核工作小组负责解释。</w:t>
      </w:r>
    </w:p>
    <w:p w14:paraId="0BF3DCBA">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500" w:lineRule="exact"/>
        <w:ind w:right="360" w:firstLine="560" w:firstLineChars="200"/>
        <w:jc w:val="both"/>
        <w:textAlignment w:val="auto"/>
        <w:rPr>
          <w:rFonts w:ascii="仿宋_GB2312" w:eastAsia="仿宋_GB2312" w:hAnsiTheme="minorEastAsia"/>
          <w:color w:val="auto"/>
          <w:sz w:val="28"/>
          <w:szCs w:val="28"/>
        </w:rPr>
      </w:pP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lang w:val="en-US" w:eastAsia="zh-CN"/>
        </w:rPr>
        <w:t>二</w:t>
      </w:r>
      <w:r>
        <w:rPr>
          <w:rFonts w:hint="eastAsia" w:ascii="仿宋_GB2312" w:eastAsia="仿宋_GB2312" w:hAnsiTheme="minorEastAsia"/>
          <w:color w:val="auto"/>
          <w:sz w:val="28"/>
          <w:szCs w:val="28"/>
          <w:lang w:eastAsia="zh-CN"/>
        </w:rPr>
        <w:t>）</w:t>
      </w:r>
      <w:r>
        <w:rPr>
          <w:rFonts w:hint="eastAsia" w:ascii="仿宋_GB2312" w:eastAsia="仿宋_GB2312" w:hAnsiTheme="minorEastAsia"/>
          <w:color w:val="auto"/>
          <w:sz w:val="28"/>
          <w:szCs w:val="28"/>
        </w:rPr>
        <w:t>本实施办法自发文之日起施行。</w:t>
      </w:r>
    </w:p>
    <w:p w14:paraId="788A2694">
      <w:pPr>
        <w:pStyle w:val="13"/>
        <w:shd w:val="clear" w:color="auto" w:fill="auto"/>
        <w:spacing w:before="0" w:after="0" w:line="500" w:lineRule="exact"/>
        <w:ind w:right="360"/>
        <w:jc w:val="both"/>
        <w:rPr>
          <w:rFonts w:ascii="仿宋_GB2312" w:eastAsia="仿宋_GB2312" w:hAnsiTheme="minorEastAsia"/>
          <w:color w:val="auto"/>
          <w:sz w:val="28"/>
          <w:szCs w:val="28"/>
        </w:rPr>
      </w:pPr>
    </w:p>
    <w:p w14:paraId="78239347">
      <w:pPr>
        <w:pStyle w:val="13"/>
        <w:shd w:val="clear" w:color="auto" w:fill="auto"/>
        <w:spacing w:before="0" w:after="0" w:line="500" w:lineRule="exact"/>
        <w:ind w:left="20" w:right="360" w:firstLine="560" w:firstLineChars="200"/>
        <w:jc w:val="both"/>
        <w:rPr>
          <w:rFonts w:ascii="仿宋_GB2312" w:eastAsia="仿宋_GB2312" w:hAnsiTheme="minorEastAsia"/>
          <w:color w:val="auto"/>
          <w:sz w:val="28"/>
          <w:szCs w:val="28"/>
        </w:rPr>
      </w:pPr>
    </w:p>
    <w:p w14:paraId="2D287B65">
      <w:pPr>
        <w:pStyle w:val="13"/>
        <w:shd w:val="clear" w:color="auto" w:fill="auto"/>
        <w:spacing w:before="0" w:after="0" w:line="500" w:lineRule="exact"/>
        <w:ind w:left="20" w:right="360" w:firstLine="560" w:firstLineChars="200"/>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 xml:space="preserve">                                     文学与新闻传播学院</w:t>
      </w:r>
    </w:p>
    <w:p w14:paraId="1E9A6B13">
      <w:pPr>
        <w:pStyle w:val="13"/>
        <w:shd w:val="clear" w:color="auto" w:fill="auto"/>
        <w:spacing w:before="0" w:after="0" w:line="500" w:lineRule="exact"/>
        <w:ind w:left="20" w:right="360" w:firstLine="560" w:firstLineChars="200"/>
        <w:jc w:val="both"/>
        <w:rPr>
          <w:rFonts w:ascii="仿宋_GB2312" w:eastAsia="仿宋_GB2312" w:hAnsiTheme="minorEastAsia"/>
          <w:color w:val="auto"/>
          <w:sz w:val="28"/>
          <w:szCs w:val="28"/>
        </w:rPr>
        <w:sectPr>
          <w:headerReference r:id="rId5" w:type="default"/>
          <w:type w:val="continuous"/>
          <w:pgSz w:w="11909" w:h="16838"/>
          <w:pgMar w:top="2071" w:right="1357" w:bottom="2186" w:left="1397" w:header="0" w:footer="3" w:gutter="0"/>
          <w:cols w:space="720" w:num="1"/>
          <w:docGrid w:linePitch="360" w:charSpace="0"/>
        </w:sectPr>
      </w:pPr>
      <w:r>
        <w:rPr>
          <w:rFonts w:hint="eastAsia" w:ascii="仿宋_GB2312" w:eastAsia="仿宋_GB2312" w:hAnsiTheme="minorEastAsia"/>
          <w:color w:val="auto"/>
          <w:sz w:val="28"/>
          <w:szCs w:val="28"/>
        </w:rPr>
        <w:t xml:space="preserve">                                       202</w:t>
      </w:r>
      <w:ins w:id="5" w:author="肚腩" w:date="2025-12-22T15:41:34Z">
        <w:r>
          <w:rPr>
            <w:rFonts w:hint="eastAsia" w:ascii="仿宋_GB2312" w:eastAsia="仿宋_GB2312" w:hAnsiTheme="minorEastAsia"/>
            <w:color w:val="auto"/>
            <w:sz w:val="28"/>
            <w:szCs w:val="28"/>
            <w:lang w:val="en-US" w:eastAsia="zh-CN"/>
          </w:rPr>
          <w:t>5</w:t>
        </w:r>
      </w:ins>
      <w:r>
        <w:rPr>
          <w:rFonts w:hint="eastAsia" w:ascii="仿宋_GB2312" w:eastAsia="仿宋_GB2312" w:hAnsiTheme="minorEastAsia"/>
          <w:color w:val="auto"/>
          <w:sz w:val="28"/>
          <w:szCs w:val="28"/>
        </w:rPr>
        <w:t>年1</w:t>
      </w:r>
      <w:ins w:id="6" w:author="肚腩" w:date="2025-12-22T15:41:38Z">
        <w:r>
          <w:rPr>
            <w:rFonts w:hint="eastAsia" w:ascii="仿宋_GB2312" w:eastAsia="仿宋_GB2312" w:hAnsiTheme="minorEastAsia"/>
            <w:color w:val="auto"/>
            <w:sz w:val="28"/>
            <w:szCs w:val="28"/>
            <w:lang w:val="en-US" w:eastAsia="zh-CN"/>
          </w:rPr>
          <w:t>2</w:t>
        </w:r>
      </w:ins>
      <w:r>
        <w:rPr>
          <w:rFonts w:hint="eastAsia" w:ascii="仿宋_GB2312" w:eastAsia="仿宋_GB2312" w:hAnsiTheme="minorEastAsia"/>
          <w:color w:val="auto"/>
          <w:sz w:val="28"/>
          <w:szCs w:val="28"/>
        </w:rPr>
        <w:t>月</w:t>
      </w:r>
      <w:r>
        <w:rPr>
          <w:rFonts w:hint="eastAsia" w:ascii="仿宋_GB2312" w:eastAsia="仿宋_GB2312" w:hAnsiTheme="minorEastAsia"/>
          <w:color w:val="auto"/>
          <w:sz w:val="28"/>
          <w:szCs w:val="28"/>
          <w:lang w:val="en-US" w:eastAsia="zh-CN"/>
        </w:rPr>
        <w:t>2</w:t>
      </w:r>
      <w:ins w:id="7" w:author="肚腩" w:date="2025-12-22T15:41:42Z">
        <w:r>
          <w:rPr>
            <w:rFonts w:hint="eastAsia" w:ascii="仿宋_GB2312" w:eastAsia="仿宋_GB2312" w:hAnsiTheme="minorEastAsia"/>
            <w:color w:val="auto"/>
            <w:sz w:val="28"/>
            <w:szCs w:val="28"/>
            <w:lang w:val="en-US" w:eastAsia="zh-CN"/>
          </w:rPr>
          <w:t>2</w:t>
        </w:r>
      </w:ins>
      <w:r>
        <w:rPr>
          <w:rFonts w:hint="eastAsia" w:ascii="仿宋_GB2312" w:eastAsia="仿宋_GB2312" w:hAnsiTheme="minorEastAsia"/>
          <w:color w:val="auto"/>
          <w:sz w:val="28"/>
          <w:szCs w:val="28"/>
        </w:rPr>
        <w:t>日</w:t>
      </w:r>
    </w:p>
    <w:p w14:paraId="035E4F3D">
      <w:pPr>
        <w:spacing w:line="500" w:lineRule="exact"/>
        <w:rPr>
          <w:rFonts w:ascii="仿宋_GB2312" w:eastAsia="仿宋_GB2312" w:hAnsiTheme="minorEastAsia"/>
          <w:color w:val="auto"/>
          <w:sz w:val="28"/>
          <w:szCs w:val="28"/>
        </w:rPr>
      </w:pPr>
      <w:r>
        <w:rPr>
          <w:rFonts w:hint="eastAsia" w:ascii="仿宋_GB2312" w:eastAsia="仿宋_GB2312" w:hAnsiTheme="minorEastAsia"/>
          <w:color w:val="auto"/>
          <w:sz w:val="28"/>
          <w:szCs w:val="28"/>
        </w:rPr>
        <w:br w:type="page"/>
      </w:r>
    </w:p>
    <w:p w14:paraId="7C5F5DD9">
      <w:pPr>
        <w:spacing w:after="240" w:afterLines="100" w:line="500" w:lineRule="exact"/>
        <w:jc w:val="center"/>
        <w:rPr>
          <w:rFonts w:ascii="黑体" w:hAnsi="黑体" w:eastAsia="黑体"/>
          <w:color w:val="auto"/>
          <w:sz w:val="32"/>
          <w:szCs w:val="28"/>
        </w:rPr>
      </w:pPr>
      <w:r>
        <w:rPr>
          <w:rFonts w:hint="eastAsia" w:ascii="黑体" w:hAnsi="黑体" w:eastAsia="黑体"/>
          <w:color w:val="auto"/>
          <w:sz w:val="32"/>
          <w:szCs w:val="28"/>
        </w:rPr>
        <w:t>文学与新闻传播学院教职工师德考核及</w:t>
      </w:r>
    </w:p>
    <w:p w14:paraId="62E2C538">
      <w:pPr>
        <w:spacing w:after="240" w:afterLines="100" w:line="500" w:lineRule="exact"/>
        <w:jc w:val="center"/>
        <w:rPr>
          <w:rFonts w:ascii="黑体" w:hAnsi="黑体" w:eastAsia="黑体"/>
          <w:color w:val="auto"/>
          <w:sz w:val="32"/>
          <w:szCs w:val="28"/>
        </w:rPr>
      </w:pPr>
      <w:r>
        <w:rPr>
          <w:rFonts w:hint="eastAsia" w:ascii="黑体" w:hAnsi="黑体" w:eastAsia="黑体"/>
          <w:color w:val="auto"/>
          <w:sz w:val="32"/>
          <w:szCs w:val="28"/>
        </w:rPr>
        <w:t>年度考核工作领导小组名单</w:t>
      </w:r>
    </w:p>
    <w:p w14:paraId="34D64210">
      <w:pPr>
        <w:pStyle w:val="13"/>
        <w:shd w:val="clear" w:color="auto" w:fill="auto"/>
        <w:adjustRightInd w:val="0"/>
        <w:snapToGrid w:val="0"/>
        <w:spacing w:before="0" w:after="0" w:line="360" w:lineRule="auto"/>
        <w:jc w:val="both"/>
        <w:rPr>
          <w:rFonts w:hint="eastAsia" w:ascii="仿宋_GB2312" w:eastAsia="仿宋_GB2312" w:hAnsiTheme="minorEastAsia"/>
          <w:color w:val="auto"/>
          <w:sz w:val="28"/>
          <w:szCs w:val="28"/>
          <w:lang w:eastAsia="zh-CN"/>
        </w:rPr>
      </w:pPr>
      <w:r>
        <w:rPr>
          <w:rFonts w:hint="eastAsia" w:ascii="仿宋_GB2312" w:eastAsia="仿宋_GB2312" w:hAnsiTheme="minorEastAsia"/>
          <w:color w:val="auto"/>
          <w:sz w:val="28"/>
          <w:szCs w:val="28"/>
        </w:rPr>
        <w:t>组长：</w:t>
      </w:r>
      <w:r>
        <w:rPr>
          <w:rFonts w:hint="eastAsia" w:ascii="仿宋_GB2312" w:eastAsia="仿宋_GB2312" w:hAnsiTheme="minorEastAsia"/>
          <w:color w:val="auto"/>
          <w:sz w:val="28"/>
          <w:szCs w:val="28"/>
          <w:lang w:val="en-US" w:eastAsia="zh-CN"/>
        </w:rPr>
        <w:t xml:space="preserve">周妮妮  </w:t>
      </w:r>
      <w:ins w:id="8" w:author="肚腩" w:date="2025-12-22T15:41:58Z">
        <w:r>
          <w:rPr>
            <w:rFonts w:hint="eastAsia" w:ascii="仿宋_GB2312" w:eastAsia="仿宋_GB2312" w:hAnsiTheme="minorEastAsia"/>
            <w:color w:val="auto"/>
            <w:sz w:val="28"/>
            <w:szCs w:val="28"/>
            <w:lang w:val="en-US" w:eastAsia="zh-CN"/>
          </w:rPr>
          <w:t>熊</w:t>
        </w:r>
      </w:ins>
      <w:ins w:id="9" w:author="肚腩" w:date="2025-12-22T15:41:59Z">
        <w:r>
          <w:rPr>
            <w:rFonts w:hint="eastAsia" w:ascii="仿宋_GB2312" w:eastAsia="仿宋_GB2312" w:hAnsiTheme="minorEastAsia"/>
            <w:color w:val="auto"/>
            <w:sz w:val="28"/>
            <w:szCs w:val="28"/>
            <w:lang w:val="en-US" w:eastAsia="zh-CN"/>
          </w:rPr>
          <w:t xml:space="preserve">  </w:t>
        </w:r>
      </w:ins>
      <w:ins w:id="10" w:author="肚腩" w:date="2025-12-22T15:41:58Z">
        <w:r>
          <w:rPr>
            <w:rFonts w:hint="eastAsia" w:ascii="仿宋_GB2312" w:eastAsia="仿宋_GB2312" w:hAnsiTheme="minorEastAsia"/>
            <w:color w:val="auto"/>
            <w:sz w:val="28"/>
            <w:szCs w:val="28"/>
            <w:lang w:val="en-US" w:eastAsia="zh-CN"/>
          </w:rPr>
          <w:t xml:space="preserve">明      </w:t>
        </w:r>
      </w:ins>
      <w:ins w:id="11" w:author="肚腩" w:date="2025-12-22T15:41:57Z">
        <w:r>
          <w:rPr>
            <w:rFonts w:hint="eastAsia" w:ascii="仿宋_GB2312" w:eastAsia="仿宋_GB2312" w:hAnsiTheme="minorEastAsia"/>
            <w:color w:val="auto"/>
            <w:sz w:val="28"/>
            <w:szCs w:val="28"/>
            <w:lang w:val="en-US" w:eastAsia="zh-CN"/>
          </w:rPr>
          <w:t xml:space="preserve">  </w:t>
        </w:r>
      </w:ins>
    </w:p>
    <w:p w14:paraId="6FB57EE4">
      <w:pPr>
        <w:pStyle w:val="13"/>
        <w:shd w:val="clear" w:color="auto" w:fill="auto"/>
        <w:adjustRightInd w:val="0"/>
        <w:snapToGrid w:val="0"/>
        <w:spacing w:before="0" w:after="0" w:line="360" w:lineRule="auto"/>
        <w:jc w:val="both"/>
        <w:rPr>
          <w:rFonts w:ascii="仿宋_GB2312" w:eastAsia="仿宋_GB2312" w:hAnsiTheme="minorEastAsia"/>
          <w:color w:val="auto"/>
          <w:sz w:val="28"/>
          <w:szCs w:val="28"/>
        </w:rPr>
      </w:pPr>
      <w:r>
        <w:rPr>
          <w:rFonts w:hint="eastAsia" w:ascii="仿宋_GB2312" w:eastAsia="仿宋_GB2312" w:hAnsiTheme="minorEastAsia"/>
          <w:color w:val="auto"/>
          <w:sz w:val="28"/>
          <w:szCs w:val="28"/>
        </w:rPr>
        <w:t>成员（按姓氏笔画排序）：</w:t>
      </w:r>
    </w:p>
    <w:p w14:paraId="7C3D4202">
      <w:pPr>
        <w:pStyle w:val="13"/>
        <w:keepNext w:val="0"/>
        <w:keepLines w:val="0"/>
        <w:pageBreakBefore w:val="0"/>
        <w:widowControl w:val="0"/>
        <w:shd w:val="clear" w:color="auto" w:fill="auto"/>
        <w:kinsoku/>
        <w:wordWrap/>
        <w:overflowPunct/>
        <w:topLinePunct w:val="0"/>
        <w:autoSpaceDE/>
        <w:autoSpaceDN/>
        <w:bidi w:val="0"/>
        <w:adjustRightInd w:val="0"/>
        <w:snapToGrid w:val="0"/>
        <w:spacing w:before="0" w:after="0" w:line="360" w:lineRule="auto"/>
        <w:ind w:firstLine="0" w:firstLineChars="0"/>
        <w:jc w:val="both"/>
        <w:textAlignment w:val="auto"/>
        <w:rPr>
          <w:ins w:id="12" w:author="肚腩" w:date="2025-12-22T16:04:26Z"/>
          <w:rFonts w:hint="eastAsia" w:ascii="仿宋_GB2312" w:eastAsia="仿宋_GB2312" w:hAnsiTheme="minorEastAsia"/>
          <w:color w:val="auto"/>
          <w:sz w:val="28"/>
          <w:szCs w:val="28"/>
        </w:rPr>
      </w:pPr>
      <w:ins w:id="13" w:author="肚腩" w:date="2025-12-22T16:04:26Z">
        <w:r>
          <w:rPr>
            <w:rFonts w:hint="eastAsia" w:ascii="仿宋_GB2312" w:eastAsia="仿宋_GB2312" w:hAnsiTheme="minorEastAsia"/>
            <w:color w:val="auto"/>
            <w:sz w:val="28"/>
            <w:szCs w:val="28"/>
          </w:rPr>
          <w:t>马树华</w:t>
        </w:r>
      </w:ins>
      <w:ins w:id="14" w:author="肚腩" w:date="2025-12-22T16:06:10Z">
        <w:r>
          <w:rPr>
            <w:rFonts w:hint="eastAsia" w:ascii="仿宋_GB2312" w:eastAsia="仿宋_GB2312" w:hAnsiTheme="minorEastAsia"/>
            <w:color w:val="auto"/>
            <w:sz w:val="28"/>
            <w:szCs w:val="28"/>
            <w:lang w:val="en-US" w:eastAsia="zh-CN"/>
          </w:rPr>
          <w:t xml:space="preserve"> </w:t>
        </w:r>
      </w:ins>
      <w:ins w:id="15" w:author="肚腩" w:date="2025-12-22T16:06:11Z">
        <w:r>
          <w:rPr>
            <w:rFonts w:hint="eastAsia" w:ascii="仿宋_GB2312" w:eastAsia="仿宋_GB2312" w:hAnsiTheme="minorEastAsia"/>
            <w:color w:val="auto"/>
            <w:sz w:val="28"/>
            <w:szCs w:val="28"/>
            <w:lang w:val="en-US" w:eastAsia="zh-CN"/>
          </w:rPr>
          <w:t xml:space="preserve"> </w:t>
        </w:r>
      </w:ins>
      <w:ins w:id="16" w:author="肚腩" w:date="2025-12-22T16:04:26Z">
        <w:r>
          <w:rPr>
            <w:rFonts w:hint="eastAsia" w:ascii="仿宋_GB2312" w:eastAsia="仿宋_GB2312" w:hAnsiTheme="minorEastAsia"/>
            <w:color w:val="auto"/>
            <w:sz w:val="28"/>
            <w:szCs w:val="28"/>
          </w:rPr>
          <w:t>王志刚</w:t>
        </w:r>
      </w:ins>
      <w:ins w:id="17" w:author="肚腩" w:date="2025-12-22T16:06:13Z">
        <w:r>
          <w:rPr>
            <w:rFonts w:hint="eastAsia" w:ascii="仿宋_GB2312" w:eastAsia="仿宋_GB2312" w:hAnsiTheme="minorEastAsia"/>
            <w:color w:val="auto"/>
            <w:sz w:val="28"/>
            <w:szCs w:val="28"/>
            <w:lang w:val="en-US" w:eastAsia="zh-CN"/>
          </w:rPr>
          <w:t xml:space="preserve"> </w:t>
        </w:r>
      </w:ins>
      <w:ins w:id="18" w:author="肚腩" w:date="2025-12-22T16:06:14Z">
        <w:r>
          <w:rPr>
            <w:rFonts w:hint="eastAsia" w:ascii="仿宋_GB2312" w:eastAsia="仿宋_GB2312" w:hAnsiTheme="minorEastAsia"/>
            <w:color w:val="auto"/>
            <w:sz w:val="28"/>
            <w:szCs w:val="28"/>
            <w:lang w:val="en-US" w:eastAsia="zh-CN"/>
          </w:rPr>
          <w:t xml:space="preserve"> </w:t>
        </w:r>
      </w:ins>
      <w:ins w:id="19" w:author="肚腩" w:date="2025-12-22T16:04:26Z">
        <w:r>
          <w:rPr>
            <w:rFonts w:hint="eastAsia" w:ascii="仿宋_GB2312" w:eastAsia="仿宋_GB2312" w:hAnsiTheme="minorEastAsia"/>
            <w:color w:val="auto"/>
            <w:sz w:val="28"/>
            <w:szCs w:val="28"/>
          </w:rPr>
          <w:t>王</w:t>
        </w:r>
      </w:ins>
      <w:ins w:id="20" w:author="肚腩" w:date="2025-12-22T16:06:16Z">
        <w:r>
          <w:rPr>
            <w:rFonts w:hint="eastAsia" w:ascii="仿宋_GB2312" w:eastAsia="仿宋_GB2312" w:hAnsiTheme="minorEastAsia"/>
            <w:color w:val="auto"/>
            <w:sz w:val="28"/>
            <w:szCs w:val="28"/>
            <w:lang w:val="en-US" w:eastAsia="zh-CN"/>
          </w:rPr>
          <w:t xml:space="preserve">  </w:t>
        </w:r>
      </w:ins>
      <w:ins w:id="21" w:author="肚腩" w:date="2025-12-22T16:04:26Z">
        <w:r>
          <w:rPr>
            <w:rFonts w:hint="eastAsia" w:ascii="仿宋_GB2312" w:eastAsia="仿宋_GB2312" w:hAnsiTheme="minorEastAsia"/>
            <w:color w:val="auto"/>
            <w:sz w:val="28"/>
            <w:szCs w:val="28"/>
          </w:rPr>
          <w:t>颖</w:t>
        </w:r>
      </w:ins>
      <w:ins w:id="22" w:author="肚腩" w:date="2025-12-22T16:06:22Z">
        <w:r>
          <w:rPr>
            <w:rFonts w:hint="eastAsia" w:ascii="仿宋_GB2312" w:eastAsia="仿宋_GB2312" w:hAnsiTheme="minorEastAsia"/>
            <w:color w:val="auto"/>
            <w:sz w:val="28"/>
            <w:szCs w:val="28"/>
            <w:lang w:val="en-US" w:eastAsia="zh-CN"/>
          </w:rPr>
          <w:t xml:space="preserve"> </w:t>
        </w:r>
      </w:ins>
      <w:ins w:id="23" w:author="肚腩" w:date="2025-12-22T16:06:23Z">
        <w:r>
          <w:rPr>
            <w:rFonts w:hint="eastAsia" w:ascii="仿宋_GB2312" w:eastAsia="仿宋_GB2312" w:hAnsiTheme="minorEastAsia"/>
            <w:color w:val="auto"/>
            <w:sz w:val="28"/>
            <w:szCs w:val="28"/>
            <w:lang w:val="en-US" w:eastAsia="zh-CN"/>
          </w:rPr>
          <w:t xml:space="preserve"> </w:t>
        </w:r>
      </w:ins>
      <w:ins w:id="24" w:author="肚腩" w:date="2025-12-22T16:04:26Z">
        <w:r>
          <w:rPr>
            <w:rFonts w:hint="eastAsia" w:ascii="仿宋_GB2312" w:eastAsia="仿宋_GB2312" w:hAnsiTheme="minorEastAsia"/>
            <w:color w:val="auto"/>
            <w:sz w:val="28"/>
            <w:szCs w:val="28"/>
          </w:rPr>
          <w:t>王</w:t>
        </w:r>
      </w:ins>
      <w:ins w:id="25" w:author="肚腩" w:date="2025-12-22T16:06:24Z">
        <w:r>
          <w:rPr>
            <w:rFonts w:hint="eastAsia" w:ascii="仿宋_GB2312" w:eastAsia="仿宋_GB2312" w:hAnsiTheme="minorEastAsia"/>
            <w:color w:val="auto"/>
            <w:sz w:val="28"/>
            <w:szCs w:val="28"/>
            <w:lang w:val="en-US" w:eastAsia="zh-CN"/>
          </w:rPr>
          <w:t xml:space="preserve">  </w:t>
        </w:r>
      </w:ins>
      <w:ins w:id="26" w:author="肚腩" w:date="2025-12-22T16:04:26Z">
        <w:r>
          <w:rPr>
            <w:rFonts w:hint="eastAsia" w:ascii="仿宋_GB2312" w:eastAsia="仿宋_GB2312" w:hAnsiTheme="minorEastAsia"/>
            <w:color w:val="auto"/>
            <w:sz w:val="28"/>
            <w:szCs w:val="28"/>
          </w:rPr>
          <w:t>璇</w:t>
        </w:r>
      </w:ins>
      <w:ins w:id="27" w:author="肚腩" w:date="2025-12-22T16:06:27Z">
        <w:r>
          <w:rPr>
            <w:rFonts w:hint="eastAsia" w:ascii="仿宋_GB2312" w:eastAsia="仿宋_GB2312" w:hAnsiTheme="minorEastAsia"/>
            <w:color w:val="auto"/>
            <w:sz w:val="28"/>
            <w:szCs w:val="28"/>
            <w:lang w:val="en-US" w:eastAsia="zh-CN"/>
          </w:rPr>
          <w:t xml:space="preserve"> </w:t>
        </w:r>
      </w:ins>
      <w:ins w:id="28" w:author="肚腩" w:date="2025-12-22T16:06:28Z">
        <w:r>
          <w:rPr>
            <w:rFonts w:hint="eastAsia" w:ascii="仿宋_GB2312" w:eastAsia="仿宋_GB2312" w:hAnsiTheme="minorEastAsia"/>
            <w:color w:val="auto"/>
            <w:sz w:val="28"/>
            <w:szCs w:val="28"/>
            <w:lang w:val="en-US" w:eastAsia="zh-CN"/>
          </w:rPr>
          <w:t xml:space="preserve"> </w:t>
        </w:r>
      </w:ins>
      <w:ins w:id="29" w:author="肚腩" w:date="2025-12-22T16:04:26Z">
        <w:r>
          <w:rPr>
            <w:rFonts w:hint="eastAsia" w:ascii="仿宋_GB2312" w:eastAsia="仿宋_GB2312" w:hAnsiTheme="minorEastAsia"/>
            <w:color w:val="auto"/>
            <w:sz w:val="28"/>
            <w:szCs w:val="28"/>
          </w:rPr>
          <w:t>韦春喜</w:t>
        </w:r>
      </w:ins>
      <w:ins w:id="30" w:author="肚腩" w:date="2025-12-22T16:06:33Z">
        <w:r>
          <w:rPr>
            <w:rFonts w:hint="eastAsia" w:ascii="仿宋_GB2312" w:eastAsia="仿宋_GB2312" w:hAnsiTheme="minorEastAsia"/>
            <w:color w:val="auto"/>
            <w:sz w:val="28"/>
            <w:szCs w:val="28"/>
            <w:lang w:val="en-US" w:eastAsia="zh-CN"/>
          </w:rPr>
          <w:t xml:space="preserve"> </w:t>
        </w:r>
      </w:ins>
      <w:ins w:id="31" w:author="肚腩" w:date="2025-12-22T16:06:34Z">
        <w:r>
          <w:rPr>
            <w:rFonts w:hint="eastAsia" w:ascii="仿宋_GB2312" w:eastAsia="仿宋_GB2312" w:hAnsiTheme="minorEastAsia"/>
            <w:color w:val="auto"/>
            <w:sz w:val="28"/>
            <w:szCs w:val="28"/>
            <w:lang w:val="en-US" w:eastAsia="zh-CN"/>
          </w:rPr>
          <w:t xml:space="preserve"> </w:t>
        </w:r>
      </w:ins>
      <w:ins w:id="32" w:author="肚腩" w:date="2025-12-22T16:04:26Z">
        <w:r>
          <w:rPr>
            <w:rFonts w:hint="eastAsia" w:ascii="仿宋_GB2312" w:eastAsia="仿宋_GB2312" w:hAnsiTheme="minorEastAsia"/>
            <w:color w:val="auto"/>
            <w:sz w:val="28"/>
            <w:szCs w:val="28"/>
          </w:rPr>
          <w:t>边</w:t>
        </w:r>
      </w:ins>
      <w:ins w:id="33" w:author="肚腩" w:date="2025-12-22T16:06:35Z">
        <w:r>
          <w:rPr>
            <w:rFonts w:hint="eastAsia" w:ascii="仿宋_GB2312" w:eastAsia="仿宋_GB2312" w:hAnsiTheme="minorEastAsia"/>
            <w:color w:val="auto"/>
            <w:sz w:val="28"/>
            <w:szCs w:val="28"/>
            <w:lang w:val="en-US" w:eastAsia="zh-CN"/>
          </w:rPr>
          <w:t xml:space="preserve"> </w:t>
        </w:r>
      </w:ins>
      <w:ins w:id="34" w:author="肚腩" w:date="2025-12-22T16:06:36Z">
        <w:r>
          <w:rPr>
            <w:rFonts w:hint="eastAsia" w:ascii="仿宋_GB2312" w:eastAsia="仿宋_GB2312" w:hAnsiTheme="minorEastAsia"/>
            <w:color w:val="auto"/>
            <w:sz w:val="28"/>
            <w:szCs w:val="28"/>
            <w:lang w:val="en-US" w:eastAsia="zh-CN"/>
          </w:rPr>
          <w:t xml:space="preserve"> </w:t>
        </w:r>
      </w:ins>
      <w:ins w:id="35" w:author="肚腩" w:date="2025-12-22T16:04:26Z">
        <w:r>
          <w:rPr>
            <w:rFonts w:hint="eastAsia" w:ascii="仿宋_GB2312" w:eastAsia="仿宋_GB2312" w:hAnsiTheme="minorEastAsia"/>
            <w:color w:val="auto"/>
            <w:sz w:val="28"/>
            <w:szCs w:val="28"/>
          </w:rPr>
          <w:t>洋</w:t>
        </w:r>
      </w:ins>
      <w:ins w:id="36" w:author="肚腩" w:date="2025-12-22T16:06:38Z">
        <w:r>
          <w:rPr>
            <w:rFonts w:hint="eastAsia" w:ascii="仿宋_GB2312" w:eastAsia="仿宋_GB2312" w:hAnsiTheme="minorEastAsia"/>
            <w:color w:val="auto"/>
            <w:sz w:val="28"/>
            <w:szCs w:val="28"/>
            <w:lang w:val="en-US" w:eastAsia="zh-CN"/>
          </w:rPr>
          <w:t xml:space="preserve"> </w:t>
        </w:r>
      </w:ins>
      <w:ins w:id="37" w:author="肚腩" w:date="2025-12-22T16:04:26Z">
        <w:r>
          <w:rPr>
            <w:rFonts w:hint="eastAsia" w:ascii="仿宋_GB2312" w:eastAsia="仿宋_GB2312" w:hAnsiTheme="minorEastAsia"/>
            <w:color w:val="auto"/>
            <w:sz w:val="28"/>
            <w:szCs w:val="28"/>
          </w:rPr>
          <w:t>刘</w:t>
        </w:r>
      </w:ins>
      <w:ins w:id="38" w:author="肚腩" w:date="2025-12-22T16:06:41Z">
        <w:r>
          <w:rPr>
            <w:rFonts w:hint="eastAsia" w:ascii="仿宋_GB2312" w:eastAsia="仿宋_GB2312" w:hAnsiTheme="minorEastAsia"/>
            <w:color w:val="auto"/>
            <w:sz w:val="28"/>
            <w:szCs w:val="28"/>
            <w:lang w:val="en-US" w:eastAsia="zh-CN"/>
          </w:rPr>
          <w:t xml:space="preserve">  </w:t>
        </w:r>
      </w:ins>
      <w:ins w:id="39" w:author="肚腩" w:date="2025-12-22T16:04:26Z">
        <w:r>
          <w:rPr>
            <w:rFonts w:hint="eastAsia" w:ascii="仿宋_GB2312" w:eastAsia="仿宋_GB2312" w:hAnsiTheme="minorEastAsia"/>
            <w:color w:val="auto"/>
            <w:sz w:val="28"/>
            <w:szCs w:val="28"/>
          </w:rPr>
          <w:t>爽</w:t>
        </w:r>
      </w:ins>
    </w:p>
    <w:p w14:paraId="2BCC5A4C">
      <w:pPr>
        <w:pStyle w:val="13"/>
        <w:keepNext w:val="0"/>
        <w:keepLines w:val="0"/>
        <w:pageBreakBefore w:val="0"/>
        <w:widowControl w:val="0"/>
        <w:shd w:val="clear" w:color="auto" w:fill="auto"/>
        <w:kinsoku/>
        <w:wordWrap/>
        <w:overflowPunct/>
        <w:topLinePunct w:val="0"/>
        <w:autoSpaceDE/>
        <w:autoSpaceDN/>
        <w:bidi w:val="0"/>
        <w:adjustRightInd w:val="0"/>
        <w:snapToGrid w:val="0"/>
        <w:spacing w:before="0" w:after="0" w:line="360" w:lineRule="auto"/>
        <w:ind w:firstLine="0" w:firstLineChars="0"/>
        <w:jc w:val="both"/>
        <w:textAlignment w:val="auto"/>
        <w:rPr>
          <w:rFonts w:ascii="仿宋_GB2312" w:eastAsia="仿宋_GB2312" w:hAnsiTheme="minorEastAsia"/>
          <w:color w:val="auto"/>
          <w:sz w:val="28"/>
          <w:szCs w:val="28"/>
        </w:rPr>
      </w:pPr>
      <w:ins w:id="40" w:author="肚腩" w:date="2025-12-22T16:04:26Z">
        <w:r>
          <w:rPr>
            <w:rFonts w:hint="eastAsia" w:ascii="仿宋_GB2312" w:eastAsia="仿宋_GB2312" w:hAnsiTheme="minorEastAsia"/>
            <w:color w:val="auto"/>
            <w:sz w:val="28"/>
            <w:szCs w:val="28"/>
          </w:rPr>
          <w:t>杜楠玥</w:t>
        </w:r>
      </w:ins>
      <w:ins w:id="41" w:author="肚腩" w:date="2025-12-22T16:06:46Z">
        <w:r>
          <w:rPr>
            <w:rFonts w:hint="eastAsia" w:ascii="仿宋_GB2312" w:eastAsia="仿宋_GB2312" w:hAnsiTheme="minorEastAsia"/>
            <w:color w:val="auto"/>
            <w:sz w:val="28"/>
            <w:szCs w:val="28"/>
            <w:lang w:val="en-US" w:eastAsia="zh-CN"/>
          </w:rPr>
          <w:t xml:space="preserve">  </w:t>
        </w:r>
      </w:ins>
      <w:ins w:id="42" w:author="肚腩" w:date="2025-12-22T16:04:26Z">
        <w:r>
          <w:rPr>
            <w:rFonts w:hint="eastAsia" w:ascii="仿宋_GB2312" w:eastAsia="仿宋_GB2312" w:hAnsiTheme="minorEastAsia"/>
            <w:color w:val="auto"/>
            <w:sz w:val="28"/>
            <w:szCs w:val="28"/>
          </w:rPr>
          <w:t>何沛东</w:t>
        </w:r>
      </w:ins>
      <w:ins w:id="43" w:author="肚腩" w:date="2025-12-22T16:06:49Z">
        <w:r>
          <w:rPr>
            <w:rFonts w:hint="eastAsia" w:ascii="仿宋_GB2312" w:eastAsia="仿宋_GB2312" w:hAnsiTheme="minorEastAsia"/>
            <w:color w:val="auto"/>
            <w:sz w:val="28"/>
            <w:szCs w:val="28"/>
            <w:lang w:val="en-US" w:eastAsia="zh-CN"/>
          </w:rPr>
          <w:t xml:space="preserve">  </w:t>
        </w:r>
      </w:ins>
      <w:ins w:id="44" w:author="肚腩" w:date="2025-12-22T16:04:26Z">
        <w:r>
          <w:rPr>
            <w:rFonts w:hint="eastAsia" w:ascii="仿宋_GB2312" w:eastAsia="仿宋_GB2312" w:hAnsiTheme="minorEastAsia"/>
            <w:color w:val="auto"/>
            <w:sz w:val="28"/>
            <w:szCs w:val="28"/>
          </w:rPr>
          <w:t>张</w:t>
        </w:r>
      </w:ins>
      <w:ins w:id="45" w:author="肚腩" w:date="2025-12-22T16:06:51Z">
        <w:r>
          <w:rPr>
            <w:rFonts w:hint="eastAsia" w:ascii="仿宋_GB2312" w:eastAsia="仿宋_GB2312" w:hAnsiTheme="minorEastAsia"/>
            <w:color w:val="auto"/>
            <w:sz w:val="28"/>
            <w:szCs w:val="28"/>
            <w:lang w:val="en-US" w:eastAsia="zh-CN"/>
          </w:rPr>
          <w:t xml:space="preserve">  </w:t>
        </w:r>
      </w:ins>
      <w:ins w:id="46" w:author="肚腩" w:date="2025-12-22T16:04:26Z">
        <w:r>
          <w:rPr>
            <w:rFonts w:hint="eastAsia" w:ascii="仿宋_GB2312" w:eastAsia="仿宋_GB2312" w:hAnsiTheme="minorEastAsia"/>
            <w:color w:val="auto"/>
            <w:sz w:val="28"/>
            <w:szCs w:val="28"/>
          </w:rPr>
          <w:t>弘</w:t>
        </w:r>
      </w:ins>
      <w:ins w:id="47" w:author="肚腩" w:date="2025-12-22T16:06:56Z">
        <w:r>
          <w:rPr>
            <w:rFonts w:hint="eastAsia" w:ascii="仿宋_GB2312" w:eastAsia="仿宋_GB2312" w:hAnsiTheme="minorEastAsia"/>
            <w:color w:val="auto"/>
            <w:sz w:val="28"/>
            <w:szCs w:val="28"/>
            <w:lang w:val="en-US" w:eastAsia="zh-CN"/>
          </w:rPr>
          <w:t xml:space="preserve"> </w:t>
        </w:r>
      </w:ins>
      <w:ins w:id="48" w:author="肚腩" w:date="2025-12-22T16:06:57Z">
        <w:r>
          <w:rPr>
            <w:rFonts w:hint="eastAsia" w:ascii="仿宋_GB2312" w:eastAsia="仿宋_GB2312" w:hAnsiTheme="minorEastAsia"/>
            <w:color w:val="auto"/>
            <w:sz w:val="28"/>
            <w:szCs w:val="28"/>
            <w:lang w:val="en-US" w:eastAsia="zh-CN"/>
          </w:rPr>
          <w:t xml:space="preserve"> </w:t>
        </w:r>
      </w:ins>
      <w:ins w:id="49" w:author="肚腩" w:date="2025-12-22T16:04:26Z">
        <w:r>
          <w:rPr>
            <w:rFonts w:hint="eastAsia" w:ascii="仿宋_GB2312" w:eastAsia="仿宋_GB2312" w:hAnsiTheme="minorEastAsia"/>
            <w:color w:val="auto"/>
            <w:sz w:val="28"/>
            <w:szCs w:val="28"/>
          </w:rPr>
          <w:t>聂友军</w:t>
        </w:r>
      </w:ins>
      <w:ins w:id="50" w:author="肚腩" w:date="2025-12-22T16:07:03Z">
        <w:r>
          <w:rPr>
            <w:rFonts w:hint="eastAsia" w:ascii="仿宋_GB2312" w:eastAsia="仿宋_GB2312" w:hAnsiTheme="minorEastAsia"/>
            <w:color w:val="auto"/>
            <w:sz w:val="28"/>
            <w:szCs w:val="28"/>
            <w:lang w:val="en-US" w:eastAsia="zh-CN"/>
          </w:rPr>
          <w:t xml:space="preserve">  </w:t>
        </w:r>
      </w:ins>
      <w:ins w:id="51" w:author="肚腩" w:date="2025-12-22T16:04:26Z">
        <w:r>
          <w:rPr>
            <w:rFonts w:hint="eastAsia" w:ascii="仿宋_GB2312" w:eastAsia="仿宋_GB2312" w:hAnsiTheme="minorEastAsia"/>
            <w:color w:val="auto"/>
            <w:sz w:val="28"/>
            <w:szCs w:val="28"/>
          </w:rPr>
          <w:t>郭玉越</w:t>
        </w:r>
      </w:ins>
      <w:ins w:id="52" w:author="肚腩" w:date="2025-12-22T16:07:07Z">
        <w:r>
          <w:rPr>
            <w:rFonts w:hint="eastAsia" w:ascii="仿宋_GB2312" w:eastAsia="仿宋_GB2312" w:hAnsiTheme="minorEastAsia"/>
            <w:color w:val="auto"/>
            <w:sz w:val="28"/>
            <w:szCs w:val="28"/>
            <w:lang w:val="en-US" w:eastAsia="zh-CN"/>
          </w:rPr>
          <w:t xml:space="preserve">  </w:t>
        </w:r>
      </w:ins>
      <w:ins w:id="53" w:author="肚腩" w:date="2025-12-22T16:04:26Z">
        <w:r>
          <w:rPr>
            <w:rFonts w:hint="eastAsia" w:ascii="仿宋_GB2312" w:eastAsia="仿宋_GB2312" w:hAnsiTheme="minorEastAsia"/>
            <w:color w:val="auto"/>
            <w:sz w:val="28"/>
            <w:szCs w:val="28"/>
          </w:rPr>
          <w:t>路</w:t>
        </w:r>
      </w:ins>
      <w:ins w:id="54" w:author="肚腩" w:date="2025-12-22T16:07:10Z">
        <w:r>
          <w:rPr>
            <w:rFonts w:hint="eastAsia" w:ascii="仿宋_GB2312" w:eastAsia="仿宋_GB2312" w:hAnsiTheme="minorEastAsia"/>
            <w:color w:val="auto"/>
            <w:sz w:val="28"/>
            <w:szCs w:val="28"/>
            <w:lang w:val="en-US" w:eastAsia="zh-CN"/>
          </w:rPr>
          <w:t xml:space="preserve">  </w:t>
        </w:r>
      </w:ins>
      <w:ins w:id="55" w:author="肚腩" w:date="2025-12-22T16:04:26Z">
        <w:r>
          <w:rPr>
            <w:rFonts w:hint="eastAsia" w:ascii="仿宋_GB2312" w:eastAsia="仿宋_GB2312" w:hAnsiTheme="minorEastAsia"/>
            <w:color w:val="auto"/>
            <w:sz w:val="28"/>
            <w:szCs w:val="28"/>
          </w:rPr>
          <w:t>越</w:t>
        </w:r>
      </w:ins>
    </w:p>
    <w:sectPr>
      <w:type w:val="continuous"/>
      <w:pgSz w:w="11909" w:h="16838"/>
      <w:pgMar w:top="1880" w:right="1915" w:bottom="2042" w:left="1796" w:header="0" w:footer="3" w:gutter="0"/>
      <w:cols w:space="864"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 w:name="MS Mincho">
    <w:altName w:val="★日文毛笔"/>
    <w:panose1 w:val="02020609040205080304"/>
    <w:charset w:val="80"/>
    <w:family w:val="roman"/>
    <w:pitch w:val="default"/>
    <w:sig w:usb0="00000000" w:usb1="00000000" w:usb2="00000010" w:usb3="00000000" w:csb0="00020000" w:csb1="00000000"/>
  </w:font>
  <w:font w:name="★日文毛笔">
    <w:panose1 w:val="02000609000000000000"/>
    <w:charset w:val="80"/>
    <w:family w:val="auto"/>
    <w:pitch w:val="default"/>
    <w:sig w:usb0="A00002BF" w:usb1="68C7FCFB" w:usb2="00000010" w:usb3="00000000" w:csb0="4002009F" w:csb1="DFD7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929D0">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F76DDA"/>
    <w:multiLevelType w:val="singleLevel"/>
    <w:tmpl w:val="A5F76DDA"/>
    <w:lvl w:ilvl="0" w:tentative="0">
      <w:start w:val="1"/>
      <w:numFmt w:val="chineseCounting"/>
      <w:suff w:val="nothing"/>
      <w:lvlText w:val="（%1）"/>
      <w:lvlJc w:val="left"/>
      <w:rPr>
        <w:rFonts w:hint="eastAsia"/>
      </w:rPr>
    </w:lvl>
  </w:abstractNum>
  <w:abstractNum w:abstractNumId="1">
    <w:nsid w:val="F7412B95"/>
    <w:multiLevelType w:val="singleLevel"/>
    <w:tmpl w:val="F7412B95"/>
    <w:lvl w:ilvl="0" w:tentative="0">
      <w:start w:val="1"/>
      <w:numFmt w:val="chineseCounting"/>
      <w:suff w:val="nothing"/>
      <w:lvlText w:val="（%1）"/>
      <w:lvlJc w:val="left"/>
      <w:rPr>
        <w:rFonts w:hint="eastAsia"/>
      </w:rPr>
    </w:lvl>
  </w:abstractNum>
  <w:abstractNum w:abstractNumId="2">
    <w:nsid w:val="4C9C0096"/>
    <w:multiLevelType w:val="singleLevel"/>
    <w:tmpl w:val="4C9C0096"/>
    <w:lvl w:ilvl="0" w:tentative="0">
      <w:start w:val="6"/>
      <w:numFmt w:val="chineseCounting"/>
      <w:suff w:val="nothing"/>
      <w:lvlText w:val="%1、"/>
      <w:lvlJc w:val="left"/>
      <w:rPr>
        <w:rFonts w:hint="eastAsia"/>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肚腩">
    <w15:presenceInfo w15:providerId="WPS Office" w15:userId="5510231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revisionView w:markup="0"/>
  <w:documentProtection w:enforcement="0"/>
  <w:defaultTabStop w:val="420"/>
  <w:drawingGridHorizontalSpacing w:val="181"/>
  <w:drawingGridVerticalSpacing w:val="181"/>
  <w:displayHorizontalDrawingGridEvery w:val="1"/>
  <w:displayVerticalDrawingGridEvery w:val="1"/>
  <w:noPunctuationKerning w:val="1"/>
  <w:characterSpacingControl w:val="compressPunctuation"/>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hMTZhOGVmODY2NTA1NGQwMDdkMzk4OTI1ZDZjZTMifQ=="/>
  </w:docVars>
  <w:rsids>
    <w:rsidRoot w:val="000C4296"/>
    <w:rsid w:val="00007C53"/>
    <w:rsid w:val="00037A2D"/>
    <w:rsid w:val="00097E54"/>
    <w:rsid w:val="000C4296"/>
    <w:rsid w:val="000C66AD"/>
    <w:rsid w:val="000F2679"/>
    <w:rsid w:val="00102C5A"/>
    <w:rsid w:val="00115DF7"/>
    <w:rsid w:val="00166F05"/>
    <w:rsid w:val="002658F8"/>
    <w:rsid w:val="00282967"/>
    <w:rsid w:val="00283A2D"/>
    <w:rsid w:val="002B03DC"/>
    <w:rsid w:val="002D151F"/>
    <w:rsid w:val="00304C55"/>
    <w:rsid w:val="00346DA3"/>
    <w:rsid w:val="003676B6"/>
    <w:rsid w:val="003B69B6"/>
    <w:rsid w:val="003C70F0"/>
    <w:rsid w:val="00400E40"/>
    <w:rsid w:val="00401998"/>
    <w:rsid w:val="00452783"/>
    <w:rsid w:val="004A2E0E"/>
    <w:rsid w:val="004C3EB6"/>
    <w:rsid w:val="005128A3"/>
    <w:rsid w:val="0051460B"/>
    <w:rsid w:val="0058400B"/>
    <w:rsid w:val="00584802"/>
    <w:rsid w:val="00593902"/>
    <w:rsid w:val="005A79F9"/>
    <w:rsid w:val="005D1988"/>
    <w:rsid w:val="0060708F"/>
    <w:rsid w:val="0064767A"/>
    <w:rsid w:val="006918EF"/>
    <w:rsid w:val="006A1DD9"/>
    <w:rsid w:val="006C6867"/>
    <w:rsid w:val="007512FB"/>
    <w:rsid w:val="00792957"/>
    <w:rsid w:val="007C491D"/>
    <w:rsid w:val="00870D30"/>
    <w:rsid w:val="00884BE8"/>
    <w:rsid w:val="00954021"/>
    <w:rsid w:val="009669D7"/>
    <w:rsid w:val="009F4E77"/>
    <w:rsid w:val="00A037F6"/>
    <w:rsid w:val="00A23850"/>
    <w:rsid w:val="00A40DE1"/>
    <w:rsid w:val="00A65989"/>
    <w:rsid w:val="00AA3EEB"/>
    <w:rsid w:val="00AA6BD4"/>
    <w:rsid w:val="00AD212B"/>
    <w:rsid w:val="00B1339F"/>
    <w:rsid w:val="00B2269C"/>
    <w:rsid w:val="00B34485"/>
    <w:rsid w:val="00B707EA"/>
    <w:rsid w:val="00B94849"/>
    <w:rsid w:val="00BA2C19"/>
    <w:rsid w:val="00BD6907"/>
    <w:rsid w:val="00C03720"/>
    <w:rsid w:val="00C52488"/>
    <w:rsid w:val="00CA15FF"/>
    <w:rsid w:val="00CF35E8"/>
    <w:rsid w:val="00D033D9"/>
    <w:rsid w:val="00D0565F"/>
    <w:rsid w:val="00D37638"/>
    <w:rsid w:val="00D4566E"/>
    <w:rsid w:val="00D55F2D"/>
    <w:rsid w:val="00D848A7"/>
    <w:rsid w:val="00DA31E2"/>
    <w:rsid w:val="00DD4B3F"/>
    <w:rsid w:val="00E050A8"/>
    <w:rsid w:val="00E11CF8"/>
    <w:rsid w:val="00E14DC9"/>
    <w:rsid w:val="00E17ACD"/>
    <w:rsid w:val="00E5230A"/>
    <w:rsid w:val="00E62D59"/>
    <w:rsid w:val="00E84A9A"/>
    <w:rsid w:val="00EA0FA9"/>
    <w:rsid w:val="00ED461A"/>
    <w:rsid w:val="00EF1707"/>
    <w:rsid w:val="00F00D39"/>
    <w:rsid w:val="00F157C2"/>
    <w:rsid w:val="00F42443"/>
    <w:rsid w:val="00F72E61"/>
    <w:rsid w:val="00FC1EFF"/>
    <w:rsid w:val="00FF24E8"/>
    <w:rsid w:val="02EA18F9"/>
    <w:rsid w:val="0F1F50AF"/>
    <w:rsid w:val="10652A6A"/>
    <w:rsid w:val="1245665F"/>
    <w:rsid w:val="17411403"/>
    <w:rsid w:val="19593CDE"/>
    <w:rsid w:val="1D006010"/>
    <w:rsid w:val="2AE568C3"/>
    <w:rsid w:val="2C5101D1"/>
    <w:rsid w:val="31E77F3D"/>
    <w:rsid w:val="37FC2378"/>
    <w:rsid w:val="3DF81375"/>
    <w:rsid w:val="44351FD8"/>
    <w:rsid w:val="47132D35"/>
    <w:rsid w:val="520E35D6"/>
    <w:rsid w:val="5F1FB011"/>
    <w:rsid w:val="646B1B68"/>
    <w:rsid w:val="741522F2"/>
    <w:rsid w:val="F6CE95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Courier New" w:hAnsi="Courier New" w:eastAsia="Courier New" w:cs="Courier New"/>
      <w:color w:val="000000"/>
      <w:sz w:val="24"/>
      <w:szCs w:val="24"/>
      <w:lang w:val="zh-TW" w:eastAsia="zh-CN" w:bidi="ar-SA"/>
    </w:rPr>
  </w:style>
  <w:style w:type="character" w:default="1" w:styleId="7">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35"/>
    <w:semiHidden/>
    <w:unhideWhenUsed/>
    <w:qFormat/>
    <w:uiPriority w:val="99"/>
    <w:rPr>
      <w:sz w:val="18"/>
      <w:szCs w:val="18"/>
    </w:rPr>
  </w:style>
  <w:style w:type="paragraph" w:styleId="3">
    <w:name w:val="footer"/>
    <w:basedOn w:val="1"/>
    <w:link w:val="34"/>
    <w:autoRedefine/>
    <w:unhideWhenUsed/>
    <w:qFormat/>
    <w:uiPriority w:val="99"/>
    <w:pPr>
      <w:tabs>
        <w:tab w:val="center" w:pos="4153"/>
        <w:tab w:val="right" w:pos="8306"/>
      </w:tabs>
      <w:snapToGrid w:val="0"/>
    </w:pPr>
    <w:rPr>
      <w:sz w:val="18"/>
      <w:szCs w:val="18"/>
    </w:rPr>
  </w:style>
  <w:style w:type="paragraph" w:styleId="4">
    <w:name w:val="header"/>
    <w:basedOn w:val="1"/>
    <w:link w:val="3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semiHidden/>
    <w:unhideWhenUsed/>
    <w:qFormat/>
    <w:uiPriority w:val="99"/>
    <w:pPr>
      <w:widowControl/>
      <w:spacing w:before="100" w:beforeAutospacing="1" w:after="100" w:afterAutospacing="1"/>
    </w:pPr>
    <w:rPr>
      <w:rFonts w:ascii="宋体" w:hAnsi="宋体" w:eastAsia="宋体" w:cs="宋体"/>
      <w:color w:val="auto"/>
      <w:lang w:val="en-US"/>
    </w:rPr>
  </w:style>
  <w:style w:type="character" w:styleId="8">
    <w:name w:val="Hyperlink"/>
    <w:basedOn w:val="7"/>
    <w:autoRedefine/>
    <w:qFormat/>
    <w:uiPriority w:val="0"/>
    <w:rPr>
      <w:color w:val="000080"/>
      <w:u w:val="single"/>
    </w:rPr>
  </w:style>
  <w:style w:type="character" w:customStyle="1" w:styleId="9">
    <w:name w:val="标题 #1_"/>
    <w:basedOn w:val="7"/>
    <w:link w:val="10"/>
    <w:autoRedefine/>
    <w:qFormat/>
    <w:uiPriority w:val="0"/>
    <w:rPr>
      <w:rFonts w:ascii="MingLiU" w:hAnsi="MingLiU" w:eastAsia="MingLiU" w:cs="MingLiU"/>
      <w:w w:val="66"/>
      <w:sz w:val="128"/>
      <w:szCs w:val="128"/>
      <w:u w:val="none"/>
    </w:rPr>
  </w:style>
  <w:style w:type="paragraph" w:customStyle="1" w:styleId="10">
    <w:name w:val="标题 #11"/>
    <w:basedOn w:val="1"/>
    <w:link w:val="9"/>
    <w:autoRedefine/>
    <w:qFormat/>
    <w:uiPriority w:val="0"/>
    <w:pPr>
      <w:shd w:val="clear" w:color="auto" w:fill="FFFFFF"/>
      <w:spacing w:after="1080" w:line="0" w:lineRule="atLeast"/>
      <w:outlineLvl w:val="0"/>
    </w:pPr>
    <w:rPr>
      <w:rFonts w:ascii="MingLiU" w:hAnsi="MingLiU" w:eastAsia="MingLiU" w:cs="MingLiU"/>
      <w:w w:val="66"/>
      <w:sz w:val="128"/>
      <w:szCs w:val="128"/>
    </w:rPr>
  </w:style>
  <w:style w:type="character" w:customStyle="1" w:styleId="11">
    <w:name w:val="标题 #1"/>
    <w:basedOn w:val="9"/>
    <w:autoRedefine/>
    <w:qFormat/>
    <w:uiPriority w:val="0"/>
    <w:rPr>
      <w:rFonts w:ascii="MingLiU" w:hAnsi="MingLiU" w:eastAsia="MingLiU" w:cs="MingLiU"/>
      <w:color w:val="000000"/>
      <w:spacing w:val="0"/>
      <w:w w:val="66"/>
      <w:position w:val="0"/>
      <w:sz w:val="128"/>
      <w:szCs w:val="128"/>
      <w:u w:val="none"/>
      <w:lang w:val="zh-TW"/>
    </w:rPr>
  </w:style>
  <w:style w:type="character" w:customStyle="1" w:styleId="12">
    <w:name w:val="正文文本_"/>
    <w:basedOn w:val="7"/>
    <w:link w:val="13"/>
    <w:autoRedefine/>
    <w:qFormat/>
    <w:uiPriority w:val="0"/>
    <w:rPr>
      <w:rFonts w:ascii="MingLiU" w:hAnsi="MingLiU" w:eastAsia="MingLiU" w:cs="MingLiU"/>
      <w:sz w:val="27"/>
      <w:szCs w:val="27"/>
      <w:u w:val="none"/>
    </w:rPr>
  </w:style>
  <w:style w:type="paragraph" w:customStyle="1" w:styleId="13">
    <w:name w:val="正文文本1"/>
    <w:basedOn w:val="1"/>
    <w:link w:val="12"/>
    <w:autoRedefine/>
    <w:qFormat/>
    <w:uiPriority w:val="0"/>
    <w:pPr>
      <w:shd w:val="clear" w:color="auto" w:fill="FFFFFF"/>
      <w:spacing w:before="1080" w:after="1080" w:line="0" w:lineRule="atLeast"/>
      <w:jc w:val="center"/>
    </w:pPr>
    <w:rPr>
      <w:rFonts w:ascii="MingLiU" w:hAnsi="MingLiU" w:eastAsia="MingLiU" w:cs="MingLiU"/>
      <w:sz w:val="27"/>
      <w:szCs w:val="27"/>
    </w:rPr>
  </w:style>
  <w:style w:type="character" w:customStyle="1" w:styleId="14">
    <w:name w:val="正文文本 + MS Mincho"/>
    <w:basedOn w:val="12"/>
    <w:autoRedefine/>
    <w:qFormat/>
    <w:uiPriority w:val="0"/>
    <w:rPr>
      <w:rFonts w:ascii="MS Mincho" w:hAnsi="MS Mincho" w:eastAsia="MS Mincho" w:cs="MS Mincho"/>
      <w:color w:val="000000"/>
      <w:spacing w:val="0"/>
      <w:w w:val="100"/>
      <w:position w:val="0"/>
      <w:sz w:val="30"/>
      <w:szCs w:val="30"/>
      <w:u w:val="none"/>
      <w:lang w:val="zh-TW"/>
    </w:rPr>
  </w:style>
  <w:style w:type="character" w:customStyle="1" w:styleId="15">
    <w:name w:val="标题 #2_"/>
    <w:basedOn w:val="7"/>
    <w:link w:val="16"/>
    <w:autoRedefine/>
    <w:qFormat/>
    <w:uiPriority w:val="0"/>
    <w:rPr>
      <w:rFonts w:ascii="MingLiU" w:hAnsi="MingLiU" w:eastAsia="MingLiU" w:cs="MingLiU"/>
      <w:sz w:val="44"/>
      <w:szCs w:val="44"/>
      <w:u w:val="none"/>
    </w:rPr>
  </w:style>
  <w:style w:type="paragraph" w:customStyle="1" w:styleId="16">
    <w:name w:val="标题 #2"/>
    <w:basedOn w:val="1"/>
    <w:link w:val="15"/>
    <w:autoRedefine/>
    <w:qFormat/>
    <w:uiPriority w:val="0"/>
    <w:pPr>
      <w:shd w:val="clear" w:color="auto" w:fill="FFFFFF"/>
      <w:spacing w:before="1080" w:after="420" w:line="504" w:lineRule="exact"/>
      <w:jc w:val="center"/>
      <w:outlineLvl w:val="1"/>
    </w:pPr>
    <w:rPr>
      <w:rFonts w:ascii="MingLiU" w:hAnsi="MingLiU" w:eastAsia="MingLiU" w:cs="MingLiU"/>
      <w:sz w:val="44"/>
      <w:szCs w:val="44"/>
    </w:rPr>
  </w:style>
  <w:style w:type="character" w:customStyle="1" w:styleId="17">
    <w:name w:val="正文文本 (2)_"/>
    <w:basedOn w:val="7"/>
    <w:link w:val="18"/>
    <w:autoRedefine/>
    <w:qFormat/>
    <w:uiPriority w:val="0"/>
    <w:rPr>
      <w:rFonts w:ascii="MingLiU" w:hAnsi="MingLiU" w:eastAsia="MingLiU" w:cs="MingLiU"/>
      <w:sz w:val="30"/>
      <w:szCs w:val="30"/>
      <w:u w:val="none"/>
    </w:rPr>
  </w:style>
  <w:style w:type="paragraph" w:customStyle="1" w:styleId="18">
    <w:name w:val="正文文本 (2)"/>
    <w:basedOn w:val="1"/>
    <w:link w:val="17"/>
    <w:autoRedefine/>
    <w:qFormat/>
    <w:uiPriority w:val="0"/>
    <w:pPr>
      <w:shd w:val="clear" w:color="auto" w:fill="FFFFFF"/>
      <w:spacing w:line="504" w:lineRule="exact"/>
      <w:ind w:firstLine="640"/>
      <w:jc w:val="distribute"/>
    </w:pPr>
    <w:rPr>
      <w:rFonts w:ascii="MingLiU" w:hAnsi="MingLiU" w:eastAsia="MingLiU" w:cs="MingLiU"/>
      <w:sz w:val="30"/>
      <w:szCs w:val="30"/>
    </w:rPr>
  </w:style>
  <w:style w:type="character" w:customStyle="1" w:styleId="19">
    <w:name w:val="正文文本 + MS Mincho1"/>
    <w:basedOn w:val="12"/>
    <w:autoRedefine/>
    <w:qFormat/>
    <w:uiPriority w:val="0"/>
    <w:rPr>
      <w:rFonts w:ascii="MS Mincho" w:hAnsi="MS Mincho" w:eastAsia="MS Mincho" w:cs="MS Mincho"/>
      <w:color w:val="000000"/>
      <w:spacing w:val="0"/>
      <w:w w:val="100"/>
      <w:position w:val="0"/>
      <w:sz w:val="27"/>
      <w:szCs w:val="27"/>
      <w:u w:val="none"/>
      <w:lang w:val="en-US"/>
    </w:rPr>
  </w:style>
  <w:style w:type="character" w:customStyle="1" w:styleId="20">
    <w:name w:val="正文文本 + MS Mincho2"/>
    <w:basedOn w:val="12"/>
    <w:autoRedefine/>
    <w:qFormat/>
    <w:uiPriority w:val="0"/>
    <w:rPr>
      <w:rFonts w:ascii="MS Mincho" w:hAnsi="MS Mincho" w:eastAsia="MS Mincho" w:cs="MS Mincho"/>
      <w:color w:val="000000"/>
      <w:spacing w:val="0"/>
      <w:w w:val="100"/>
      <w:position w:val="0"/>
      <w:sz w:val="32"/>
      <w:szCs w:val="32"/>
      <w:u w:val="none"/>
    </w:rPr>
  </w:style>
  <w:style w:type="character" w:customStyle="1" w:styleId="21">
    <w:name w:val="正文文本 + MS Mincho3"/>
    <w:basedOn w:val="12"/>
    <w:autoRedefine/>
    <w:qFormat/>
    <w:uiPriority w:val="0"/>
    <w:rPr>
      <w:rFonts w:ascii="MS Mincho" w:hAnsi="MS Mincho" w:eastAsia="MS Mincho" w:cs="MS Mincho"/>
      <w:color w:val="000000"/>
      <w:spacing w:val="0"/>
      <w:w w:val="100"/>
      <w:position w:val="0"/>
      <w:sz w:val="27"/>
      <w:szCs w:val="27"/>
      <w:u w:val="none"/>
    </w:rPr>
  </w:style>
  <w:style w:type="character" w:customStyle="1" w:styleId="22">
    <w:name w:val="正文文本 + 9 pt"/>
    <w:basedOn w:val="12"/>
    <w:autoRedefine/>
    <w:qFormat/>
    <w:uiPriority w:val="0"/>
    <w:rPr>
      <w:rFonts w:ascii="MingLiU" w:hAnsi="MingLiU" w:eastAsia="MingLiU" w:cs="MingLiU"/>
      <w:color w:val="000000"/>
      <w:spacing w:val="0"/>
      <w:w w:val="100"/>
      <w:position w:val="0"/>
      <w:sz w:val="18"/>
      <w:szCs w:val="18"/>
      <w:u w:val="none"/>
    </w:rPr>
  </w:style>
  <w:style w:type="character" w:customStyle="1" w:styleId="23">
    <w:name w:val="正文文本 + MS Mincho4"/>
    <w:basedOn w:val="12"/>
    <w:autoRedefine/>
    <w:qFormat/>
    <w:uiPriority w:val="0"/>
    <w:rPr>
      <w:rFonts w:ascii="MS Mincho" w:hAnsi="MS Mincho" w:eastAsia="MS Mincho" w:cs="MS Mincho"/>
      <w:color w:val="000000"/>
      <w:spacing w:val="0"/>
      <w:w w:val="100"/>
      <w:position w:val="0"/>
      <w:sz w:val="30"/>
      <w:szCs w:val="30"/>
      <w:u w:val="none"/>
    </w:rPr>
  </w:style>
  <w:style w:type="character" w:customStyle="1" w:styleId="24">
    <w:name w:val="正文文本 + MS Mincho5"/>
    <w:basedOn w:val="12"/>
    <w:autoRedefine/>
    <w:qFormat/>
    <w:uiPriority w:val="0"/>
    <w:rPr>
      <w:rFonts w:ascii="MS Mincho" w:hAnsi="MS Mincho" w:eastAsia="MS Mincho" w:cs="MS Mincho"/>
      <w:color w:val="000000"/>
      <w:spacing w:val="0"/>
      <w:w w:val="100"/>
      <w:position w:val="0"/>
      <w:sz w:val="30"/>
      <w:szCs w:val="30"/>
      <w:u w:val="none"/>
    </w:rPr>
  </w:style>
  <w:style w:type="character" w:customStyle="1" w:styleId="25">
    <w:name w:val="正文文本 + MS Mincho6"/>
    <w:basedOn w:val="12"/>
    <w:autoRedefine/>
    <w:qFormat/>
    <w:uiPriority w:val="0"/>
    <w:rPr>
      <w:rFonts w:ascii="MS Mincho" w:hAnsi="MS Mincho" w:eastAsia="MS Mincho" w:cs="MS Mincho"/>
      <w:color w:val="000000"/>
      <w:spacing w:val="0"/>
      <w:w w:val="100"/>
      <w:position w:val="0"/>
      <w:sz w:val="27"/>
      <w:szCs w:val="27"/>
      <w:u w:val="none"/>
    </w:rPr>
  </w:style>
  <w:style w:type="character" w:customStyle="1" w:styleId="26">
    <w:name w:val="正文文本 + 12 pt"/>
    <w:basedOn w:val="12"/>
    <w:autoRedefine/>
    <w:qFormat/>
    <w:uiPriority w:val="0"/>
    <w:rPr>
      <w:rFonts w:ascii="MingLiU" w:hAnsi="MingLiU" w:eastAsia="MingLiU" w:cs="MingLiU"/>
      <w:color w:val="000000"/>
      <w:spacing w:val="0"/>
      <w:w w:val="100"/>
      <w:position w:val="0"/>
      <w:sz w:val="24"/>
      <w:szCs w:val="24"/>
      <w:u w:val="none"/>
      <w:lang w:val="zh-TW"/>
    </w:rPr>
  </w:style>
  <w:style w:type="character" w:customStyle="1" w:styleId="27">
    <w:name w:val="正文文本 + MS Mincho7"/>
    <w:basedOn w:val="12"/>
    <w:autoRedefine/>
    <w:qFormat/>
    <w:uiPriority w:val="0"/>
    <w:rPr>
      <w:rFonts w:ascii="MS Mincho" w:hAnsi="MS Mincho" w:eastAsia="MS Mincho" w:cs="MS Mincho"/>
      <w:color w:val="000000"/>
      <w:spacing w:val="0"/>
      <w:w w:val="100"/>
      <w:position w:val="0"/>
      <w:sz w:val="31"/>
      <w:szCs w:val="31"/>
      <w:u w:val="none"/>
    </w:rPr>
  </w:style>
  <w:style w:type="character" w:customStyle="1" w:styleId="28">
    <w:name w:val="正文文本 + MS Mincho8"/>
    <w:basedOn w:val="12"/>
    <w:autoRedefine/>
    <w:qFormat/>
    <w:uiPriority w:val="0"/>
    <w:rPr>
      <w:rFonts w:ascii="MS Mincho" w:hAnsi="MS Mincho" w:eastAsia="MS Mincho" w:cs="MS Mincho"/>
      <w:color w:val="000000"/>
      <w:spacing w:val="0"/>
      <w:w w:val="100"/>
      <w:position w:val="0"/>
      <w:sz w:val="30"/>
      <w:szCs w:val="30"/>
      <w:u w:val="none"/>
    </w:rPr>
  </w:style>
  <w:style w:type="character" w:customStyle="1" w:styleId="29">
    <w:name w:val="正文文本 + MS Mincho9"/>
    <w:basedOn w:val="12"/>
    <w:autoRedefine/>
    <w:qFormat/>
    <w:uiPriority w:val="0"/>
    <w:rPr>
      <w:rFonts w:ascii="MS Mincho" w:hAnsi="MS Mincho" w:eastAsia="MS Mincho" w:cs="MS Mincho"/>
      <w:color w:val="000000"/>
      <w:spacing w:val="0"/>
      <w:w w:val="100"/>
      <w:position w:val="0"/>
      <w:sz w:val="27"/>
      <w:szCs w:val="27"/>
      <w:u w:val="none"/>
    </w:rPr>
  </w:style>
  <w:style w:type="character" w:customStyle="1" w:styleId="30">
    <w:name w:val="正文文本 (3)_"/>
    <w:basedOn w:val="7"/>
    <w:link w:val="31"/>
    <w:autoRedefine/>
    <w:qFormat/>
    <w:uiPriority w:val="0"/>
    <w:rPr>
      <w:rFonts w:ascii="MingLiU" w:hAnsi="MingLiU" w:eastAsia="MingLiU" w:cs="MingLiU"/>
      <w:u w:val="none"/>
    </w:rPr>
  </w:style>
  <w:style w:type="paragraph" w:customStyle="1" w:styleId="31">
    <w:name w:val="正文文本 (3)"/>
    <w:basedOn w:val="1"/>
    <w:link w:val="30"/>
    <w:autoRedefine/>
    <w:qFormat/>
    <w:uiPriority w:val="0"/>
    <w:pPr>
      <w:shd w:val="clear" w:color="auto" w:fill="FFFFFF"/>
      <w:spacing w:after="240" w:line="0" w:lineRule="atLeast"/>
    </w:pPr>
    <w:rPr>
      <w:rFonts w:ascii="MingLiU" w:hAnsi="MingLiU" w:eastAsia="MingLiU" w:cs="MingLiU"/>
    </w:rPr>
  </w:style>
  <w:style w:type="character" w:customStyle="1" w:styleId="32">
    <w:name w:val="正文文本 (3) + SimHei"/>
    <w:basedOn w:val="30"/>
    <w:autoRedefine/>
    <w:qFormat/>
    <w:uiPriority w:val="0"/>
    <w:rPr>
      <w:rFonts w:ascii="黑体" w:hAnsi="黑体" w:eastAsia="黑体" w:cs="黑体"/>
      <w:color w:val="000000"/>
      <w:spacing w:val="0"/>
      <w:w w:val="100"/>
      <w:position w:val="0"/>
      <w:sz w:val="26"/>
      <w:szCs w:val="26"/>
      <w:u w:val="none"/>
      <w:lang w:val="zh-TW"/>
    </w:rPr>
  </w:style>
  <w:style w:type="character" w:customStyle="1" w:styleId="33">
    <w:name w:val="页眉 Char"/>
    <w:basedOn w:val="7"/>
    <w:link w:val="4"/>
    <w:autoRedefine/>
    <w:qFormat/>
    <w:uiPriority w:val="99"/>
    <w:rPr>
      <w:rFonts w:eastAsia="Courier New"/>
      <w:color w:val="000000"/>
      <w:sz w:val="18"/>
      <w:szCs w:val="18"/>
    </w:rPr>
  </w:style>
  <w:style w:type="character" w:customStyle="1" w:styleId="34">
    <w:name w:val="页脚 Char"/>
    <w:basedOn w:val="7"/>
    <w:link w:val="3"/>
    <w:autoRedefine/>
    <w:qFormat/>
    <w:uiPriority w:val="99"/>
    <w:rPr>
      <w:rFonts w:eastAsia="Courier New"/>
      <w:color w:val="000000"/>
      <w:sz w:val="18"/>
      <w:szCs w:val="18"/>
    </w:rPr>
  </w:style>
  <w:style w:type="character" w:customStyle="1" w:styleId="35">
    <w:name w:val="批注框文本 Char"/>
    <w:basedOn w:val="7"/>
    <w:link w:val="2"/>
    <w:autoRedefine/>
    <w:semiHidden/>
    <w:qFormat/>
    <w:uiPriority w:val="99"/>
    <w:rPr>
      <w:rFonts w:eastAsia="Courier New"/>
      <w:color w:val="000000"/>
      <w:sz w:val="18"/>
      <w:szCs w:val="18"/>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MBA</Company>
  <Pages>11</Pages>
  <Words>5743</Words>
  <Characters>5814</Characters>
  <Lines>32</Lines>
  <Paragraphs>9</Paragraphs>
  <TotalTime>100</TotalTime>
  <ScaleCrop>false</ScaleCrop>
  <LinksUpToDate>false</LinksUpToDate>
  <CharactersWithSpaces>5941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2020-12-22T00:49:00Z</dcterms:created>
  <dc:creator>dell</dc:creator>
  <cp:lastModifiedBy>肚腩</cp:lastModifiedBy>
  <cp:lastPrinted>2024-01-02T14:32:00Z</cp:lastPrinted>
  <dcterms:modified xsi:type="dcterms:W3CDTF">2025-12-22T09:17:10Z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1CB467D1754945FEB2F85BE1CC684EE6_13</vt:lpwstr>
  </property>
  <property fmtid="{D5CDD505-2E9C-101B-9397-08002B2CF9AE}" pid="4" name="KSOTemplateDocerSaveRecord">
    <vt:lpwstr>eyJoZGlkIjoiMDZjOTkxODI0NmMxYWE1Y2QyNThhMThiYWRjMDkwNDIiLCJ1c2VySWQiOiIyNzk1MTc1MDkifQ==</vt:lpwstr>
  </property>
</Properties>
</file>